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 xml:space="preserve">Článek </w:t>
      </w:r>
      <w:r w:rsidR="001F7E92">
        <w:rPr>
          <w:rFonts w:ascii="Arial" w:hAnsi="Arial" w:cs="Arial"/>
          <w:b/>
          <w:sz w:val="20"/>
          <w:szCs w:val="20"/>
        </w:rPr>
        <w:t>1</w:t>
      </w:r>
      <w:r w:rsidRPr="00DB3FA7">
        <w:rPr>
          <w:rFonts w:ascii="Arial" w:hAnsi="Arial" w:cs="Arial"/>
          <w:b/>
          <w:sz w:val="20"/>
          <w:szCs w:val="20"/>
        </w:rPr>
        <w:t>.</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 xml:space="preserve">Ing. Radovanem </w:t>
      </w:r>
      <w:proofErr w:type="spellStart"/>
      <w:r w:rsidRPr="00DB3FA7">
        <w:rPr>
          <w:rFonts w:ascii="Arial" w:hAnsi="Arial" w:cs="Arial"/>
          <w:b/>
          <w:bCs/>
          <w:sz w:val="20"/>
          <w:szCs w:val="20"/>
          <w:lang w:eastAsia="cs-CZ"/>
        </w:rPr>
        <w:t>Necidem</w:t>
      </w:r>
      <w:proofErr w:type="spellEnd"/>
      <w:r w:rsidRPr="00DB3FA7">
        <w:rPr>
          <w:rFonts w:ascii="Arial" w:hAnsi="Arial" w:cs="Arial"/>
          <w:b/>
          <w:bCs/>
          <w:sz w:val="20"/>
          <w:szCs w:val="20"/>
          <w:lang w:eastAsia="cs-CZ"/>
        </w:rPr>
        <w:t>,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se </w:t>
      </w:r>
      <w:proofErr w:type="gramStart"/>
      <w:r w:rsidRPr="00DB3FA7">
        <w:rPr>
          <w:rFonts w:ascii="Arial" w:hAnsi="Arial" w:cs="Arial"/>
          <w:sz w:val="20"/>
          <w:szCs w:val="20"/>
          <w:lang w:eastAsia="cs-CZ"/>
        </w:rPr>
        <w:t>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w:t>
      </w:r>
      <w:proofErr w:type="gramStart"/>
      <w:r w:rsidRPr="00DB3FA7">
        <w:rPr>
          <w:rFonts w:ascii="Arial" w:hAnsi="Arial" w:cs="Arial"/>
          <w:sz w:val="20"/>
          <w:szCs w:val="20"/>
          <w:lang w:eastAsia="cs-CZ"/>
        </w:rPr>
        <w:t xml:space="preserve">rejstříku </w:t>
      </w:r>
      <w:r w:rsidRPr="00DB3FA7">
        <w:rPr>
          <w:rFonts w:ascii="Arial" w:hAnsi="Arial" w:cs="Arial"/>
          <w:b/>
          <w:sz w:val="20"/>
          <w:szCs w:val="20"/>
          <w:highlight w:val="lightGray"/>
          <w:lang w:eastAsia="cs-CZ"/>
        </w:rPr>
        <w:t>............................................................</w:t>
      </w:r>
      <w:proofErr w:type="gramEnd"/>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1F7E92" w:rsidP="0002636F">
      <w:pPr>
        <w:widowControl w:val="0"/>
        <w:tabs>
          <w:tab w:val="left" w:pos="2268"/>
        </w:tabs>
        <w:spacing w:before="120" w:after="120" w:line="240" w:lineRule="auto"/>
        <w:jc w:val="center"/>
        <w:rPr>
          <w:rFonts w:ascii="Arial" w:hAnsi="Arial" w:cs="Arial"/>
          <w:b/>
          <w:sz w:val="20"/>
          <w:szCs w:val="20"/>
        </w:rPr>
      </w:pPr>
      <w:r>
        <w:rPr>
          <w:rFonts w:ascii="Arial" w:hAnsi="Arial" w:cs="Arial"/>
          <w:b/>
          <w:sz w:val="20"/>
          <w:szCs w:val="20"/>
        </w:rPr>
        <w:t>Článek 2</w:t>
      </w:r>
      <w:r w:rsidR="00DB3FA7" w:rsidRPr="00DB3FA7">
        <w:rPr>
          <w:rFonts w:ascii="Arial" w:hAnsi="Arial" w:cs="Arial"/>
          <w:b/>
          <w:sz w:val="20"/>
          <w:szCs w:val="20"/>
        </w:rPr>
        <w:t>.</w:t>
      </w:r>
    </w:p>
    <w:p w:rsidR="00DB3FA7" w:rsidRPr="00DB3FA7" w:rsidRDefault="00DB3FA7" w:rsidP="0002636F">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02636F" w:rsidRPr="00D06B08" w:rsidRDefault="0002636F" w:rsidP="0002636F">
      <w:pPr>
        <w:widowControl w:val="0"/>
        <w:numPr>
          <w:ilvl w:val="0"/>
          <w:numId w:val="23"/>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Předmětem plnění této smlouvy je závazek zhotovitele provést na svůj náklad a nebezpečí </w:t>
      </w:r>
      <w:r w:rsidRPr="00647EB7">
        <w:rPr>
          <w:rFonts w:ascii="Arial" w:eastAsia="Times New Roman" w:hAnsi="Arial" w:cs="Arial"/>
          <w:b/>
          <w:sz w:val="20"/>
          <w:szCs w:val="20"/>
          <w:lang w:eastAsia="ar-SA"/>
        </w:rPr>
        <w:t xml:space="preserve">vypracování samostatné projektové dokumentace (PD) a </w:t>
      </w:r>
      <w:r w:rsidRPr="00647EB7">
        <w:rPr>
          <w:rFonts w:ascii="Arial" w:eastAsia="Times New Roman" w:hAnsi="Arial" w:cs="Arial"/>
          <w:b/>
          <w:sz w:val="20"/>
          <w:szCs w:val="20"/>
          <w:lang w:eastAsia="cs-CZ"/>
        </w:rPr>
        <w:t xml:space="preserve">zajištění výkonu autorského dozoru (AD) </w:t>
      </w:r>
      <w:r w:rsidRPr="00647EB7">
        <w:rPr>
          <w:rFonts w:ascii="Arial" w:eastAsia="Times New Roman" w:hAnsi="Arial" w:cs="Arial"/>
          <w:sz w:val="20"/>
          <w:szCs w:val="20"/>
          <w:lang w:eastAsia="ar-SA"/>
        </w:rPr>
        <w:t>na akci</w:t>
      </w:r>
      <w:r w:rsidRPr="00647EB7">
        <w:rPr>
          <w:rFonts w:ascii="Arial" w:eastAsia="Times New Roman" w:hAnsi="Arial" w:cs="Arial"/>
          <w:b/>
          <w:sz w:val="20"/>
          <w:szCs w:val="20"/>
          <w:lang w:eastAsia="ar-SA"/>
        </w:rPr>
        <w:t xml:space="preserve"> </w:t>
      </w:r>
      <w:r w:rsidR="004405CC">
        <w:rPr>
          <w:rFonts w:ascii="Arial" w:hAnsi="Arial" w:cs="Arial"/>
          <w:b/>
          <w:sz w:val="20"/>
          <w:szCs w:val="20"/>
        </w:rPr>
        <w:t>III/3516 Kamenice průtah</w:t>
      </w:r>
      <w:r w:rsidRPr="00647EB7">
        <w:rPr>
          <w:rFonts w:ascii="Arial" w:eastAsia="Times New Roman" w:hAnsi="Arial" w:cs="Arial"/>
          <w:b/>
          <w:sz w:val="20"/>
          <w:szCs w:val="20"/>
          <w:lang w:eastAsia="cs-CZ"/>
        </w:rPr>
        <w:t xml:space="preserve">, </w:t>
      </w:r>
      <w:r w:rsidRPr="00647EB7">
        <w:rPr>
          <w:rFonts w:ascii="Arial" w:eastAsia="Times New Roman" w:hAnsi="Arial" w:cs="Arial"/>
          <w:sz w:val="20"/>
          <w:szCs w:val="20"/>
          <w:lang w:eastAsia="ar-SA"/>
        </w:rPr>
        <w:t>a</w:t>
      </w:r>
      <w:r w:rsidRPr="00D06B08">
        <w:rPr>
          <w:rFonts w:ascii="Arial" w:eastAsia="Times New Roman" w:hAnsi="Arial" w:cs="Arial"/>
          <w:sz w:val="20"/>
          <w:szCs w:val="20"/>
          <w:lang w:eastAsia="ar-SA"/>
        </w:rPr>
        <w:t xml:space="preserve"> to v souladu s nabídkou zhotovitele podanou v předchozím poptávkovém řízení a v podrobnostech a za dodržení podmínek uvedených v </w:t>
      </w:r>
      <w:r w:rsidRPr="00D06B08">
        <w:rPr>
          <w:rFonts w:ascii="Arial" w:eastAsia="Times New Roman" w:hAnsi="Arial" w:cs="Arial"/>
          <w:b/>
          <w:sz w:val="20"/>
          <w:szCs w:val="20"/>
          <w:lang w:eastAsia="ar-SA"/>
        </w:rPr>
        <w:t>přílohách</w:t>
      </w:r>
      <w:r w:rsidRPr="00D06B08">
        <w:rPr>
          <w:rFonts w:ascii="Arial" w:eastAsia="Times New Roman" w:hAnsi="Arial" w:cs="Arial"/>
          <w:sz w:val="20"/>
          <w:szCs w:val="20"/>
          <w:lang w:eastAsia="ar-SA"/>
        </w:rPr>
        <w:t xml:space="preserve"> této smlouvy, přičemž ujednání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 xml:space="preserve">mají přednost před ujednáními v této </w:t>
      </w:r>
      <w:r w:rsidRPr="00D06B08">
        <w:rPr>
          <w:rFonts w:ascii="Arial" w:eastAsia="Times New Roman" w:hAnsi="Arial" w:cs="Arial"/>
          <w:sz w:val="20"/>
          <w:szCs w:val="20"/>
          <w:lang w:eastAsia="ar-SA"/>
        </w:rPr>
        <w:lastRenderedPageBreak/>
        <w:t>smlouvě.</w:t>
      </w:r>
    </w:p>
    <w:p w:rsidR="0002636F" w:rsidRPr="00D06B08" w:rsidRDefault="0002636F" w:rsidP="0002636F">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Zhotovitel je povinen provést dílo v nejvyšší kvalitě v souladu s platnými právními předpisy. Objednatel je oprávněn kontrolovat provádění díla. Zhotovitel odpovídá za vady, které má dílo v době jeho odevzdání objednateli. Objednatel je povinen vady díla reklamovat písemně. Zhotovitel je povinen reklamované vady odstranit na své náklady do 15 dnů po uplatnění oprávněné reklamace.</w:t>
      </w:r>
    </w:p>
    <w:p w:rsidR="0002636F" w:rsidRPr="00D06B08"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Objednatel se zavazuje poskytnout zhotoviteli součinnost a provést všechny práce „zadavatele“, které jsou uvedeny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 xml:space="preserve">(Technické podmínky), která je součástí této smlouvy.  </w:t>
      </w:r>
    </w:p>
    <w:p w:rsidR="0002636F" w:rsidRPr="00D06B08"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Předmětem této smlouvy je též závazek objednatele dílo převzít a zaplatit zhotoviteli za bezvadné provedení díla dohodnutou smluvní cenu. </w:t>
      </w:r>
    </w:p>
    <w:p w:rsidR="0002636F" w:rsidRPr="00D06B08"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p>
    <w:p w:rsidR="0002636F" w:rsidRPr="00D06B08"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3</w:t>
      </w:r>
    </w:p>
    <w:p w:rsidR="0002636F" w:rsidRPr="00D06B08" w:rsidRDefault="0002636F" w:rsidP="0002636F">
      <w:pPr>
        <w:keepLines/>
        <w:numPr>
          <w:ilvl w:val="1"/>
          <w:numId w:val="0"/>
        </w:numPr>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Doba plnění</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ar-SA"/>
        </w:rPr>
        <w:t>Termíny plnění pro</w:t>
      </w:r>
      <w:r w:rsidRPr="00D06B08">
        <w:rPr>
          <w:rFonts w:ascii="Arial" w:eastAsia="Times New Roman" w:hAnsi="Arial" w:cs="Arial"/>
          <w:b/>
          <w:sz w:val="20"/>
          <w:szCs w:val="20"/>
          <w:lang w:eastAsia="ar-SA"/>
        </w:rPr>
        <w:t xml:space="preserve"> </w:t>
      </w:r>
      <w:r w:rsidRPr="00D06B08">
        <w:rPr>
          <w:rFonts w:ascii="Arial" w:eastAsia="Times New Roman" w:hAnsi="Arial" w:cs="Arial"/>
          <w:b/>
          <w:sz w:val="20"/>
          <w:szCs w:val="20"/>
          <w:u w:val="single"/>
          <w:lang w:eastAsia="ar-SA"/>
        </w:rPr>
        <w:t>vypracování jednotlivých projektových dokumentací</w:t>
      </w:r>
      <w:r w:rsidRPr="00D06B08">
        <w:rPr>
          <w:rFonts w:ascii="Arial" w:eastAsia="Times New Roman" w:hAnsi="Arial" w:cs="Arial"/>
          <w:sz w:val="20"/>
          <w:szCs w:val="20"/>
          <w:lang w:eastAsia="ar-SA"/>
        </w:rPr>
        <w:t xml:space="preserve"> v rámci předmětu plnění smluvní strany sjednávají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(Technické podmínky), která je nedílnou součástí této smlouvy.</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Smluvní strany se dohodly, že vyskytnou-li se překážky v době některé z lhůt plnění dle předchozího odstavce, které zhotovitel nezavinil, ani nemohl předvídat, vyvolané neposkytnutím řádné součinnosti objednatele nebo při zajištění vyjádření a stanovisek dotčených orgánů v příslušném stavebním řízení, může zhotovitel požádat objednatele o stavění této lhůty v důsledku překážky. Stavění lhůty plnění znamená, že již započatá lhůta dle </w:t>
      </w:r>
      <w:r w:rsidRPr="00D06B08">
        <w:rPr>
          <w:rFonts w:ascii="Arial" w:eastAsia="Times New Roman" w:hAnsi="Arial" w:cs="Arial"/>
          <w:b/>
          <w:sz w:val="20"/>
          <w:szCs w:val="20"/>
          <w:lang w:eastAsia="ar-SA"/>
        </w:rPr>
        <w:t xml:space="preserve">odst. </w:t>
      </w:r>
      <w:proofErr w:type="gramStart"/>
      <w:r w:rsidRPr="00D06B08">
        <w:rPr>
          <w:rFonts w:ascii="Arial" w:eastAsia="Times New Roman" w:hAnsi="Arial" w:cs="Arial"/>
          <w:b/>
          <w:sz w:val="20"/>
          <w:szCs w:val="20"/>
          <w:lang w:eastAsia="ar-SA"/>
        </w:rPr>
        <w:t>3.1.</w:t>
      </w:r>
      <w:r w:rsidRPr="00D06B08">
        <w:rPr>
          <w:rFonts w:ascii="Arial" w:eastAsia="Times New Roman" w:hAnsi="Arial" w:cs="Arial"/>
          <w:sz w:val="20"/>
          <w:szCs w:val="20"/>
          <w:lang w:eastAsia="ar-SA"/>
        </w:rPr>
        <w:t xml:space="preserve"> po</w:t>
      </w:r>
      <w:proofErr w:type="gramEnd"/>
      <w:r w:rsidRPr="00D06B08">
        <w:rPr>
          <w:rFonts w:ascii="Arial" w:eastAsia="Times New Roman" w:hAnsi="Arial" w:cs="Arial"/>
          <w:sz w:val="20"/>
          <w:szCs w:val="20"/>
          <w:lang w:eastAsia="ar-SA"/>
        </w:rPr>
        <w:t xml:space="preserve"> dobu trvání překážky neběží.</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Žádost o stavění lhůty musí být učiněna</w:t>
      </w:r>
      <w:r w:rsidRPr="00D06B08">
        <w:rPr>
          <w:rFonts w:ascii="Arial" w:eastAsia="Times New Roman" w:hAnsi="Arial" w:cs="Arial"/>
          <w:b/>
          <w:sz w:val="20"/>
          <w:szCs w:val="20"/>
          <w:lang w:eastAsia="ar-SA"/>
        </w:rPr>
        <w:t xml:space="preserve"> </w:t>
      </w:r>
      <w:r w:rsidRPr="00D06B08">
        <w:rPr>
          <w:rFonts w:ascii="Arial" w:eastAsia="Times New Roman" w:hAnsi="Arial" w:cs="Arial"/>
          <w:sz w:val="20"/>
          <w:szCs w:val="20"/>
          <w:lang w:eastAsia="ar-SA"/>
        </w:rPr>
        <w:t>bezodkladně, prokazatelným způsobem (prostřednictvím datové schránky, doporučeným dopisem), s podrobným zdůvodněním.</w:t>
      </w:r>
    </w:p>
    <w:p w:rsidR="0002636F" w:rsidRPr="000C15EB"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Objednatel bezodkladně vyrozumí zhotovitele prokazatelným způsobem, zda žádosti objednatele vyhovuje a se stavěním lhůty souhlasí, či nikoliv. V případě souhlasu se stavěním lhůty si zástupci smluvních stran vzájemně odsouhlasí i d</w:t>
      </w:r>
      <w:r>
        <w:rPr>
          <w:rFonts w:ascii="Arial" w:eastAsia="Times New Roman" w:hAnsi="Arial" w:cs="Arial"/>
          <w:sz w:val="20"/>
          <w:szCs w:val="20"/>
          <w:lang w:eastAsia="ar-SA"/>
        </w:rPr>
        <w:t>obu ve dnech, kdy lhůta neběží.</w:t>
      </w:r>
    </w:p>
    <w:p w:rsidR="0002636F" w:rsidRPr="00752FCC" w:rsidRDefault="0002636F" w:rsidP="0002636F">
      <w:pPr>
        <w:pStyle w:val="2nesltext"/>
        <w:widowControl w:val="0"/>
        <w:numPr>
          <w:ilvl w:val="0"/>
          <w:numId w:val="30"/>
        </w:numPr>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Nevysloví-li zástupce objednatele souhlas se stavěním lhůty, lhůta běží bez přerušení</w:t>
      </w:r>
      <w:r>
        <w:rPr>
          <w:rFonts w:ascii="Arial" w:eastAsia="Times New Roman" w:hAnsi="Arial" w:cs="Arial"/>
          <w:sz w:val="20"/>
          <w:szCs w:val="20"/>
          <w:lang w:eastAsia="ar-SA"/>
        </w:rPr>
        <w:t xml:space="preserve">. </w:t>
      </w:r>
      <w:r w:rsidRPr="00752FCC">
        <w:rPr>
          <w:rFonts w:ascii="Arial" w:eastAsia="Times New Roman" w:hAnsi="Arial" w:cs="Arial"/>
          <w:sz w:val="20"/>
          <w:szCs w:val="20"/>
          <w:lang w:eastAsia="ar-SA"/>
        </w:rPr>
        <w:t xml:space="preserve">Termín plnění pro zahájení </w:t>
      </w:r>
      <w:r w:rsidRPr="00752FCC">
        <w:rPr>
          <w:rFonts w:ascii="Arial" w:eastAsia="Times New Roman" w:hAnsi="Arial" w:cs="Arial"/>
          <w:b/>
          <w:sz w:val="20"/>
          <w:szCs w:val="20"/>
          <w:u w:val="single"/>
          <w:lang w:eastAsia="ar-SA"/>
        </w:rPr>
        <w:t>výkonu autorského dozoru</w:t>
      </w:r>
      <w:r w:rsidRPr="00752FCC">
        <w:rPr>
          <w:rFonts w:ascii="Arial" w:eastAsia="Times New Roman" w:hAnsi="Arial" w:cs="Arial"/>
          <w:sz w:val="20"/>
          <w:szCs w:val="20"/>
          <w:lang w:eastAsia="ar-SA"/>
        </w:rPr>
        <w:t xml:space="preserve"> v rámci předmětu plnění smluvní strany sjednávají </w:t>
      </w:r>
      <w:r w:rsidRPr="00752FCC">
        <w:rPr>
          <w:rFonts w:ascii="Arial" w:eastAsia="Times New Roman" w:hAnsi="Arial" w:cs="Arial"/>
          <w:b/>
          <w:sz w:val="20"/>
          <w:szCs w:val="20"/>
          <w:lang w:eastAsia="ar-SA"/>
        </w:rPr>
        <w:t>po podpisu smlouvy na veřejnou zakázku na stavební práce</w:t>
      </w:r>
      <w:r w:rsidRPr="00752FCC">
        <w:rPr>
          <w:rFonts w:ascii="Arial" w:eastAsia="Times New Roman" w:hAnsi="Arial" w:cs="Arial"/>
          <w:sz w:val="20"/>
          <w:szCs w:val="20"/>
          <w:lang w:eastAsia="ar-SA"/>
        </w:rPr>
        <w:t xml:space="preserve"> dle zhotovitelem zpracované projektové dokumentace na konkrétní akci.</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cs-CZ"/>
        </w:rPr>
      </w:pPr>
      <w:r w:rsidRPr="00013CC6">
        <w:rPr>
          <w:rFonts w:ascii="Arial" w:eastAsia="Times New Roman" w:hAnsi="Arial" w:cs="Arial"/>
          <w:sz w:val="20"/>
          <w:szCs w:val="20"/>
          <w:lang w:eastAsia="ar-SA"/>
        </w:rPr>
        <w:t xml:space="preserve">Zhotovitel má právo </w:t>
      </w:r>
      <w:r w:rsidRPr="00013CC6">
        <w:rPr>
          <w:rFonts w:ascii="Arial" w:eastAsia="Times New Roman" w:hAnsi="Arial" w:cs="Arial"/>
          <w:b/>
          <w:sz w:val="20"/>
          <w:szCs w:val="20"/>
          <w:u w:val="single"/>
          <w:lang w:eastAsia="ar-SA"/>
        </w:rPr>
        <w:t>vypovědět</w:t>
      </w:r>
      <w:r w:rsidRPr="00013CC6">
        <w:rPr>
          <w:rFonts w:ascii="Arial" w:eastAsia="Times New Roman" w:hAnsi="Arial" w:cs="Arial"/>
          <w:b/>
          <w:sz w:val="20"/>
          <w:szCs w:val="20"/>
          <w:lang w:eastAsia="ar-SA"/>
        </w:rPr>
        <w:t xml:space="preserve"> plnění výkonu autorského dozoru</w:t>
      </w:r>
      <w:r w:rsidRPr="00013CC6">
        <w:rPr>
          <w:rFonts w:ascii="Arial" w:eastAsia="Times New Roman" w:hAnsi="Arial" w:cs="Arial"/>
          <w:sz w:val="20"/>
          <w:szCs w:val="20"/>
          <w:lang w:eastAsia="ar-SA"/>
        </w:rPr>
        <w:t xml:space="preserve">, pokud objednatel neuzavře smlouvu na veřejnou zakázku na stavební práce </w:t>
      </w:r>
      <w:r w:rsidRPr="00013CC6">
        <w:rPr>
          <w:rFonts w:ascii="Arial" w:eastAsia="Times New Roman" w:hAnsi="Arial" w:cs="Arial"/>
          <w:b/>
          <w:sz w:val="20"/>
          <w:szCs w:val="20"/>
          <w:lang w:eastAsia="ar-SA"/>
        </w:rPr>
        <w:t>do 24 měsíců</w:t>
      </w:r>
      <w:r w:rsidRPr="00013CC6">
        <w:rPr>
          <w:rFonts w:ascii="Arial" w:eastAsia="Times New Roman" w:hAnsi="Arial" w:cs="Arial"/>
          <w:sz w:val="20"/>
          <w:szCs w:val="20"/>
          <w:lang w:eastAsia="ar-SA"/>
        </w:rPr>
        <w:t xml:space="preserve"> od předání projektové dokumentace pro provedení stavby (PDPS) v souladu s touto smlouvou bez vad a ve sjednaném termínu.</w:t>
      </w:r>
      <w:r w:rsidRPr="00D06B08">
        <w:rPr>
          <w:rFonts w:ascii="Arial" w:eastAsia="Times New Roman" w:hAnsi="Arial" w:cs="Arial"/>
          <w:sz w:val="20"/>
          <w:szCs w:val="20"/>
          <w:lang w:eastAsia="cs-CZ"/>
        </w:rPr>
        <w:tab/>
      </w:r>
    </w:p>
    <w:p w:rsidR="0002636F" w:rsidRPr="00D06B08"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p>
    <w:p w:rsidR="0002636F" w:rsidRPr="00D06B08"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4</w:t>
      </w:r>
    </w:p>
    <w:p w:rsidR="0002636F" w:rsidRPr="00D06B08" w:rsidRDefault="0002636F" w:rsidP="0002636F">
      <w:pPr>
        <w:keepNext/>
        <w:keepLines/>
        <w:numPr>
          <w:ilvl w:val="1"/>
          <w:numId w:val="0"/>
        </w:numPr>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Cena díla</w:t>
      </w:r>
    </w:p>
    <w:p w:rsidR="0002636F" w:rsidRPr="00D06B08" w:rsidRDefault="0002636F" w:rsidP="0002636F">
      <w:pPr>
        <w:keepNext/>
        <w:keepLines/>
        <w:numPr>
          <w:ilvl w:val="0"/>
          <w:numId w:val="27"/>
        </w:numPr>
        <w:suppressAutoHyphens/>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Cena díla dle </w:t>
      </w:r>
      <w:r w:rsidRPr="00D06B08">
        <w:rPr>
          <w:rFonts w:ascii="Arial" w:eastAsia="Times New Roman" w:hAnsi="Arial" w:cs="Arial"/>
          <w:b/>
          <w:sz w:val="20"/>
          <w:szCs w:val="20"/>
          <w:lang w:eastAsia="cs-CZ"/>
        </w:rPr>
        <w:t>čl. 2</w:t>
      </w:r>
      <w:r w:rsidRPr="00D06B08">
        <w:rPr>
          <w:rFonts w:ascii="Arial" w:eastAsia="Times New Roman" w:hAnsi="Arial" w:cs="Arial"/>
          <w:sz w:val="20"/>
          <w:szCs w:val="20"/>
          <w:lang w:eastAsia="cs-CZ"/>
        </w:rPr>
        <w:t xml:space="preserve"> této smlouvy je stanovena následovně:</w:t>
      </w:r>
    </w:p>
    <w:p w:rsidR="0002636F" w:rsidRPr="00D06B08"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sz w:val="20"/>
          <w:szCs w:val="20"/>
          <w:lang w:eastAsia="cs-CZ"/>
        </w:rPr>
      </w:pPr>
      <w:r w:rsidRPr="00D06B08">
        <w:rPr>
          <w:rFonts w:ascii="Arial" w:eastAsia="Times New Roman" w:hAnsi="Arial" w:cs="Arial"/>
          <w:b/>
          <w:sz w:val="20"/>
          <w:szCs w:val="20"/>
          <w:u w:val="single"/>
          <w:lang w:eastAsia="cs-CZ"/>
        </w:rPr>
        <w:t>vypracování projektové dokumentace</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3969"/>
      </w:tblGrid>
      <w:tr w:rsidR="0002636F" w:rsidRPr="00D06B08" w:rsidTr="002626B1">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 xml:space="preserve">Cena projektové dokumentace  </w:t>
            </w:r>
          </w:p>
        </w:tc>
        <w:tc>
          <w:tcPr>
            <w:tcW w:w="3969" w:type="dxa"/>
            <w:vAlign w:val="center"/>
          </w:tcPr>
          <w:p w:rsidR="0002636F" w:rsidRPr="00D06B08" w:rsidRDefault="0002636F" w:rsidP="002626B1">
            <w:pPr>
              <w:widowControl w:val="0"/>
              <w:spacing w:before="120" w:after="120" w:line="240" w:lineRule="auto"/>
              <w:rPr>
                <w:rFonts w:ascii="Arial" w:hAnsi="Arial" w:cs="Arial"/>
                <w:b/>
                <w:color w:val="FF0000"/>
                <w:sz w:val="20"/>
                <w:szCs w:val="20"/>
                <w:lang w:eastAsia="cs-CZ"/>
              </w:rPr>
            </w:pPr>
            <w:r w:rsidRPr="00D06B08">
              <w:rPr>
                <w:rFonts w:ascii="Arial" w:hAnsi="Arial" w:cs="Arial"/>
                <w:b/>
                <w:color w:val="FF0000"/>
                <w:sz w:val="20"/>
                <w:szCs w:val="20"/>
              </w:rPr>
              <w:t xml:space="preserve">… </w:t>
            </w:r>
            <w:r w:rsidRPr="00D06B08">
              <w:rPr>
                <w:rFonts w:ascii="Arial" w:hAnsi="Arial" w:cs="Arial"/>
                <w:b/>
                <w:color w:val="FF0000"/>
                <w:sz w:val="20"/>
                <w:szCs w:val="20"/>
                <w:lang w:eastAsia="cs-CZ"/>
              </w:rPr>
              <w:t>Kč bez DPH</w:t>
            </w:r>
          </w:p>
        </w:tc>
      </w:tr>
      <w:tr w:rsidR="0002636F" w:rsidRPr="00D06B08" w:rsidTr="002626B1">
        <w:trPr>
          <w:trHeight w:val="597"/>
        </w:trPr>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sz w:val="20"/>
                <w:szCs w:val="20"/>
                <w:lang w:eastAsia="cs-CZ"/>
              </w:rPr>
              <w:t>DPH (21%)</w:t>
            </w:r>
          </w:p>
        </w:tc>
        <w:tc>
          <w:tcPr>
            <w:tcW w:w="3969" w:type="dxa"/>
            <w:vAlign w:val="center"/>
          </w:tcPr>
          <w:p w:rsidR="0002636F" w:rsidRPr="00D06B08" w:rsidRDefault="0002636F" w:rsidP="002626B1">
            <w:pPr>
              <w:widowControl w:val="0"/>
              <w:spacing w:before="120" w:after="120" w:line="240" w:lineRule="auto"/>
              <w:rPr>
                <w:rFonts w:ascii="Arial" w:hAnsi="Arial" w:cs="Arial"/>
                <w:b/>
                <w:color w:val="FF0000"/>
                <w:sz w:val="20"/>
                <w:szCs w:val="20"/>
                <w:lang w:eastAsia="cs-CZ"/>
              </w:rPr>
            </w:pPr>
            <w:r w:rsidRPr="00D06B08">
              <w:rPr>
                <w:rFonts w:ascii="Arial" w:hAnsi="Arial" w:cs="Arial"/>
                <w:b/>
                <w:color w:val="FF0000"/>
                <w:sz w:val="20"/>
                <w:szCs w:val="20"/>
              </w:rPr>
              <w:t xml:space="preserve">… </w:t>
            </w:r>
            <w:r w:rsidRPr="00D06B08">
              <w:rPr>
                <w:rFonts w:ascii="Arial" w:hAnsi="Arial" w:cs="Arial"/>
                <w:b/>
                <w:color w:val="FF0000"/>
                <w:sz w:val="20"/>
                <w:szCs w:val="20"/>
                <w:lang w:eastAsia="cs-CZ"/>
              </w:rPr>
              <w:t>Kč</w:t>
            </w:r>
          </w:p>
        </w:tc>
      </w:tr>
      <w:tr w:rsidR="0002636F" w:rsidRPr="00D06B08" w:rsidTr="002626B1">
        <w:trPr>
          <w:trHeight w:val="516"/>
        </w:trPr>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celkem projektové dokumentace</w:t>
            </w:r>
          </w:p>
        </w:tc>
        <w:tc>
          <w:tcPr>
            <w:tcW w:w="3969" w:type="dxa"/>
            <w:vAlign w:val="center"/>
          </w:tcPr>
          <w:p w:rsidR="0002636F" w:rsidRPr="00D06B08" w:rsidRDefault="0002636F" w:rsidP="002626B1">
            <w:pPr>
              <w:widowControl w:val="0"/>
              <w:spacing w:before="120" w:after="120" w:line="240" w:lineRule="auto"/>
              <w:rPr>
                <w:rFonts w:ascii="Arial" w:hAnsi="Arial" w:cs="Arial"/>
                <w:b/>
                <w:color w:val="FF0000"/>
                <w:sz w:val="20"/>
                <w:szCs w:val="20"/>
                <w:lang w:eastAsia="cs-CZ"/>
              </w:rPr>
            </w:pPr>
            <w:r w:rsidRPr="00D06B08">
              <w:rPr>
                <w:rFonts w:ascii="Arial" w:hAnsi="Arial" w:cs="Arial"/>
                <w:b/>
                <w:color w:val="FF0000"/>
                <w:sz w:val="20"/>
                <w:szCs w:val="20"/>
              </w:rPr>
              <w:t xml:space="preserve">… </w:t>
            </w:r>
            <w:r w:rsidRPr="00D06B08">
              <w:rPr>
                <w:rFonts w:ascii="Arial" w:hAnsi="Arial" w:cs="Arial"/>
                <w:b/>
                <w:color w:val="FF0000"/>
                <w:sz w:val="20"/>
                <w:szCs w:val="20"/>
                <w:lang w:eastAsia="cs-CZ"/>
              </w:rPr>
              <w:t>Kč včetně DPH</w:t>
            </w:r>
          </w:p>
        </w:tc>
      </w:tr>
    </w:tbl>
    <w:p w:rsidR="00924428" w:rsidRPr="00924428" w:rsidRDefault="00924428" w:rsidP="00924428">
      <w:pPr>
        <w:keepLines/>
        <w:suppressAutoHyphens/>
        <w:overflowPunct w:val="0"/>
        <w:autoSpaceDE w:val="0"/>
        <w:autoSpaceDN w:val="0"/>
        <w:adjustRightInd w:val="0"/>
        <w:spacing w:after="120" w:line="240" w:lineRule="auto"/>
        <w:ind w:left="1440"/>
        <w:textAlignment w:val="baseline"/>
        <w:rPr>
          <w:rFonts w:ascii="Arial" w:eastAsia="Times New Roman" w:hAnsi="Arial" w:cs="Arial"/>
          <w:b/>
          <w:sz w:val="20"/>
          <w:szCs w:val="20"/>
          <w:lang w:eastAsia="cs-CZ"/>
        </w:rPr>
      </w:pPr>
    </w:p>
    <w:p w:rsidR="0002636F" w:rsidRPr="00D06B08"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sz w:val="20"/>
          <w:szCs w:val="20"/>
          <w:lang w:eastAsia="cs-CZ"/>
        </w:rPr>
      </w:pPr>
      <w:r w:rsidRPr="00D06B08">
        <w:rPr>
          <w:rFonts w:ascii="Arial" w:eastAsia="Times New Roman" w:hAnsi="Arial" w:cs="Arial"/>
          <w:b/>
          <w:sz w:val="20"/>
          <w:szCs w:val="20"/>
          <w:u w:val="single"/>
          <w:lang w:eastAsia="cs-CZ"/>
        </w:rPr>
        <w:lastRenderedPageBreak/>
        <w:t>zajištění autorského dozoru</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3827"/>
      </w:tblGrid>
      <w:tr w:rsidR="0002636F" w:rsidRPr="00D06B08" w:rsidTr="002626B1">
        <w:tc>
          <w:tcPr>
            <w:tcW w:w="4395"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za 1 hodinu (60 minut výkonu) autorského dozoru – práce v kanceláři</w:t>
            </w:r>
          </w:p>
        </w:tc>
        <w:tc>
          <w:tcPr>
            <w:tcW w:w="3827" w:type="dxa"/>
            <w:vAlign w:val="center"/>
          </w:tcPr>
          <w:p w:rsidR="0002636F" w:rsidRPr="00D06B08" w:rsidRDefault="0002636F" w:rsidP="002626B1">
            <w:pPr>
              <w:widowControl w:val="0"/>
              <w:spacing w:before="120" w:after="120" w:line="240" w:lineRule="auto"/>
              <w:rPr>
                <w:rFonts w:ascii="Arial" w:hAnsi="Arial" w:cs="Arial"/>
                <w:b/>
                <w:color w:val="FF0000"/>
                <w:sz w:val="20"/>
                <w:szCs w:val="20"/>
                <w:lang w:eastAsia="cs-CZ"/>
              </w:rPr>
            </w:pPr>
            <w:r w:rsidRPr="00D06B08">
              <w:rPr>
                <w:rFonts w:ascii="Arial" w:hAnsi="Arial" w:cs="Arial"/>
                <w:b/>
                <w:color w:val="FF0000"/>
                <w:sz w:val="20"/>
                <w:szCs w:val="20"/>
              </w:rPr>
              <w:t xml:space="preserve">… </w:t>
            </w:r>
            <w:r w:rsidRPr="00D06B08">
              <w:rPr>
                <w:rFonts w:ascii="Arial" w:hAnsi="Arial" w:cs="Arial"/>
                <w:b/>
                <w:color w:val="FF0000"/>
                <w:sz w:val="20"/>
                <w:szCs w:val="20"/>
                <w:lang w:eastAsia="cs-CZ"/>
              </w:rPr>
              <w:t>Kč bez DPH</w:t>
            </w:r>
          </w:p>
        </w:tc>
      </w:tr>
      <w:tr w:rsidR="0002636F" w:rsidRPr="00D06B08" w:rsidTr="002626B1">
        <w:tc>
          <w:tcPr>
            <w:tcW w:w="4395"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za 1 návštěvu (180 minut výkonu) autorského dozoru na staveništi</w:t>
            </w:r>
          </w:p>
        </w:tc>
        <w:tc>
          <w:tcPr>
            <w:tcW w:w="3827" w:type="dxa"/>
            <w:vAlign w:val="center"/>
          </w:tcPr>
          <w:p w:rsidR="0002636F" w:rsidRPr="00D06B08" w:rsidRDefault="0002636F" w:rsidP="002626B1">
            <w:pPr>
              <w:widowControl w:val="0"/>
              <w:spacing w:before="120" w:after="120" w:line="240" w:lineRule="auto"/>
              <w:rPr>
                <w:rFonts w:ascii="Arial" w:hAnsi="Arial" w:cs="Arial"/>
                <w:b/>
                <w:color w:val="FF0000"/>
                <w:sz w:val="20"/>
                <w:szCs w:val="20"/>
                <w:lang w:eastAsia="cs-CZ"/>
              </w:rPr>
            </w:pPr>
            <w:r w:rsidRPr="00D06B08">
              <w:rPr>
                <w:rFonts w:ascii="Arial" w:hAnsi="Arial" w:cs="Arial"/>
                <w:b/>
                <w:color w:val="FF0000"/>
                <w:sz w:val="20"/>
                <w:szCs w:val="20"/>
              </w:rPr>
              <w:t xml:space="preserve">… </w:t>
            </w:r>
            <w:r w:rsidRPr="00D06B08">
              <w:rPr>
                <w:rFonts w:ascii="Arial" w:hAnsi="Arial" w:cs="Arial"/>
                <w:b/>
                <w:color w:val="FF0000"/>
                <w:sz w:val="20"/>
                <w:szCs w:val="20"/>
                <w:lang w:eastAsia="cs-CZ"/>
              </w:rPr>
              <w:t>Kč bez DPH</w:t>
            </w:r>
          </w:p>
        </w:tc>
      </w:tr>
    </w:tbl>
    <w:p w:rsidR="0002636F" w:rsidRPr="00D06B08" w:rsidRDefault="0002636F" w:rsidP="0002636F">
      <w:pPr>
        <w:widowControl w:val="0"/>
        <w:tabs>
          <w:tab w:val="left" w:pos="1691"/>
        </w:tabs>
        <w:overflowPunct w:val="0"/>
        <w:autoSpaceDE w:val="0"/>
        <w:autoSpaceDN w:val="0"/>
        <w:adjustRightInd w:val="0"/>
        <w:spacing w:after="120" w:line="240" w:lineRule="auto"/>
        <w:textAlignment w:val="baseline"/>
        <w:rPr>
          <w:rFonts w:ascii="Arial" w:eastAsia="Times New Roman" w:hAnsi="Arial" w:cs="Arial"/>
          <w:b/>
          <w:sz w:val="20"/>
          <w:szCs w:val="20"/>
          <w:lang w:eastAsia="cs-CZ"/>
        </w:rPr>
      </w:pP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V ceně jsou obsaženy všechny práce a činnosti nutné ke splnění díla, uvedené v kalkulaci projekčních prací, v rozsahu </w:t>
      </w:r>
      <w:r w:rsidRPr="00D06B08">
        <w:rPr>
          <w:rFonts w:ascii="Arial" w:eastAsia="Times New Roman" w:hAnsi="Arial" w:cs="Arial"/>
          <w:b/>
          <w:sz w:val="20"/>
          <w:szCs w:val="20"/>
          <w:lang w:eastAsia="cs-CZ"/>
        </w:rPr>
        <w:t>C1</w:t>
      </w:r>
      <w:r w:rsidRPr="00D06B08">
        <w:rPr>
          <w:rFonts w:ascii="Arial" w:eastAsia="Times New Roman" w:hAnsi="Arial" w:cs="Arial"/>
          <w:b/>
          <w:sz w:val="20"/>
          <w:szCs w:val="20"/>
          <w:lang w:eastAsia="ar-SA"/>
        </w:rPr>
        <w:t xml:space="preserve"> </w:t>
      </w:r>
      <w:r w:rsidRPr="00D06B08">
        <w:rPr>
          <w:rFonts w:ascii="Arial" w:eastAsia="Times New Roman" w:hAnsi="Arial" w:cs="Arial"/>
          <w:sz w:val="20"/>
          <w:szCs w:val="20"/>
          <w:lang w:eastAsia="ar-SA"/>
        </w:rPr>
        <w:t xml:space="preserve">(Kalkulace projekčních prací), které jsou součástí této smlouvy, cestovné na místa konzultačních dnů a autorského dozoru </w:t>
      </w:r>
      <w:r w:rsidRPr="00D06B08">
        <w:rPr>
          <w:rFonts w:ascii="Arial" w:eastAsia="Times New Roman" w:hAnsi="Arial" w:cs="Arial"/>
          <w:sz w:val="20"/>
          <w:szCs w:val="20"/>
          <w:lang w:eastAsia="cs-CZ"/>
        </w:rPr>
        <w:t>a</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 xml:space="preserve">odměna za užití nehmotného statku dle </w:t>
      </w:r>
      <w:r w:rsidRPr="00D06B08">
        <w:rPr>
          <w:rFonts w:ascii="Arial" w:eastAsia="Times New Roman" w:hAnsi="Arial" w:cs="Arial"/>
          <w:b/>
          <w:sz w:val="20"/>
          <w:szCs w:val="20"/>
          <w:lang w:eastAsia="cs-CZ"/>
        </w:rPr>
        <w:t xml:space="preserve">odst. </w:t>
      </w:r>
      <w:proofErr w:type="gramStart"/>
      <w:r w:rsidRPr="00D06B08">
        <w:rPr>
          <w:rFonts w:ascii="Arial" w:eastAsia="Times New Roman" w:hAnsi="Arial" w:cs="Arial"/>
          <w:b/>
          <w:sz w:val="20"/>
          <w:szCs w:val="20"/>
          <w:lang w:eastAsia="cs-CZ"/>
        </w:rPr>
        <w:t xml:space="preserve">8.7. </w:t>
      </w:r>
      <w:r w:rsidRPr="00D06B08">
        <w:rPr>
          <w:rFonts w:ascii="Arial" w:eastAsia="Times New Roman" w:hAnsi="Arial" w:cs="Arial"/>
          <w:sz w:val="20"/>
          <w:szCs w:val="20"/>
          <w:lang w:eastAsia="cs-CZ"/>
        </w:rPr>
        <w:t>této</w:t>
      </w:r>
      <w:proofErr w:type="gramEnd"/>
      <w:r w:rsidRPr="00D06B08">
        <w:rPr>
          <w:rFonts w:ascii="Arial" w:eastAsia="Times New Roman" w:hAnsi="Arial" w:cs="Arial"/>
          <w:sz w:val="20"/>
          <w:szCs w:val="20"/>
          <w:lang w:eastAsia="cs-CZ"/>
        </w:rPr>
        <w:t xml:space="preserve"> smlouvy. V případě, že bude vyměřen poplatek za vynětí ze ZPF nebo z PUPFL, pak je Zhotovitel povinen jej kvůli zajištění úhrady neprodleně, tj. do následujícího pracovního dne, elektronicky předat příslušnému zaměstnanci Objednatele, jenž je oprávněn jednat ve věcech technických.</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V případě, že délka návštěvy AD na staveništi dle záznamu k odsouhlasení výkonu činnosti AD schvalovaného osobou pověřenou jednat ve věcech technických, bude odlišná proti smluvené době (180 minut), bude návštěva fakturována dle doložené skutečnosti.</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hAnsi="Arial" w:cs="Arial"/>
          <w:sz w:val="20"/>
          <w:szCs w:val="20"/>
        </w:rPr>
        <w:t>Ke sjednané ceně bez DPH za zajištění AD bude u plátce daně z přidané hodnoty účtována daň z přidané hodnoty v zákonné výši.</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Celkovou a pro účely fakturace rozhodnou cenou se </w:t>
      </w:r>
      <w:r w:rsidRPr="00D06B08">
        <w:rPr>
          <w:rFonts w:ascii="Arial" w:hAnsi="Arial" w:cs="Arial"/>
          <w:sz w:val="20"/>
          <w:szCs w:val="20"/>
        </w:rPr>
        <w:t>u plátce daně z přidané hodnoty</w:t>
      </w:r>
      <w:r w:rsidRPr="00D06B08">
        <w:rPr>
          <w:rFonts w:ascii="Arial" w:eastAsia="Times New Roman" w:hAnsi="Arial" w:cs="Arial"/>
          <w:sz w:val="20"/>
          <w:szCs w:val="20"/>
          <w:lang w:eastAsia="cs-CZ"/>
        </w:rPr>
        <w:t xml:space="preserve"> rozumí cena včetně DPH. </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Smluvní strany se dohodly, že dojde-li v průběhu plnění předmětu této smlouvy ke změně zákonné sazby DPH stanovené pro příslušné plnění vyplývající z této smlouvy, je zhotovitel (plátce daně) od okamžiku nabytí účinnosti změny zákonné sazby DPH povinen účtovat objednateli platnou sazbu DPH. O této skutečnosti není nutné uzavírat dodatek k této smlouvě.</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Všechny úpravy cen musí být v souladu s obecně platnými cenovými předpisy a podléhají smluvnímu schválení obou smluvních stran. Zhotovitel (plátce daně) odpovídá za to, že sazba DPH je stanovena v souladu s platnými právními předpisy. </w:t>
      </w:r>
    </w:p>
    <w:p w:rsidR="0002636F" w:rsidRPr="00135828" w:rsidRDefault="0002636F" w:rsidP="0002636F">
      <w:pPr>
        <w:widowControl w:val="0"/>
        <w:numPr>
          <w:ilvl w:val="0"/>
          <w:numId w:val="27"/>
        </w:numPr>
        <w:spacing w:after="120" w:line="240" w:lineRule="auto"/>
        <w:ind w:left="567" w:hanging="567"/>
        <w:jc w:val="both"/>
        <w:rPr>
          <w:rFonts w:ascii="Arial" w:hAnsi="Arial" w:cs="Arial"/>
          <w:b/>
          <w:bCs/>
          <w:sz w:val="20"/>
          <w:szCs w:val="20"/>
        </w:rPr>
      </w:pPr>
      <w:r w:rsidRPr="00135828">
        <w:rPr>
          <w:rFonts w:ascii="Arial" w:hAnsi="Arial" w:cs="Arial"/>
          <w:sz w:val="20"/>
          <w:szCs w:val="20"/>
        </w:rPr>
        <w:t xml:space="preserve">Dalším důvodem pro překročení ceny díla jsou tzv. dodatečné služby, které vyplynou z požadavků objednatele nebo na základě postupu zhotovitele dle </w:t>
      </w:r>
      <w:r w:rsidRPr="00135828">
        <w:rPr>
          <w:rFonts w:ascii="Arial" w:hAnsi="Arial" w:cs="Arial"/>
          <w:b/>
          <w:sz w:val="20"/>
          <w:szCs w:val="20"/>
        </w:rPr>
        <w:t>§ 2594 OZ.</w:t>
      </w:r>
      <w:r w:rsidRPr="00135828">
        <w:rPr>
          <w:rFonts w:ascii="Arial" w:hAnsi="Arial" w:cs="Arial"/>
          <w:sz w:val="20"/>
          <w:szCs w:val="20"/>
        </w:rPr>
        <w:t xml:space="preserve"> Pro účely této smlouvy jsou dodatečné služby vždy spojeny s výdejem veřejných prostředků a probíhají v souladu s platnými Pravidly Rady Kraje Vysočina pro zadávání veřejných zakázek (dále jen „PRK“) a interními pravidly objednatele.</w:t>
      </w:r>
    </w:p>
    <w:p w:rsidR="0002636F" w:rsidRPr="00135828" w:rsidRDefault="0002636F" w:rsidP="0002636F">
      <w:pPr>
        <w:widowControl w:val="0"/>
        <w:numPr>
          <w:ilvl w:val="0"/>
          <w:numId w:val="27"/>
        </w:numPr>
        <w:spacing w:after="120" w:line="240" w:lineRule="auto"/>
        <w:ind w:left="567" w:hanging="567"/>
        <w:jc w:val="both"/>
        <w:rPr>
          <w:rFonts w:ascii="Arial" w:hAnsi="Arial" w:cs="Arial"/>
          <w:snapToGrid w:val="0"/>
          <w:sz w:val="20"/>
          <w:szCs w:val="20"/>
        </w:rPr>
      </w:pPr>
      <w:r w:rsidRPr="00135828">
        <w:rPr>
          <w:rFonts w:ascii="Arial" w:hAnsi="Arial" w:cs="Arial"/>
          <w:sz w:val="20"/>
          <w:szCs w:val="20"/>
        </w:rPr>
        <w:t xml:space="preserve">Dodatečné služby </w:t>
      </w:r>
      <w:r w:rsidRPr="00135828">
        <w:rPr>
          <w:rFonts w:ascii="Arial" w:hAnsi="Arial" w:cs="Arial"/>
          <w:snapToGrid w:val="0"/>
          <w:sz w:val="20"/>
          <w:szCs w:val="20"/>
        </w:rPr>
        <w:t xml:space="preserve">nad rámec předmětu plnění smlouvy mající dopad na zvýšení ceny díla vyžadují předchozí dohodu smluvních stran formou písemného dodatku ke smlouvě. Dodatek ke smlouvě o dílo musí být uzavřen v souladu </w:t>
      </w:r>
      <w:r w:rsidRPr="00135828">
        <w:rPr>
          <w:rFonts w:ascii="Arial" w:hAnsi="Arial" w:cs="Arial"/>
          <w:sz w:val="20"/>
          <w:szCs w:val="20"/>
        </w:rPr>
        <w:t>s platnými PRK a interními pravidly objednatele</w:t>
      </w:r>
      <w:r w:rsidRPr="00135828">
        <w:rPr>
          <w:rFonts w:ascii="Arial" w:hAnsi="Arial" w:cs="Arial"/>
          <w:snapToGrid w:val="0"/>
          <w:sz w:val="20"/>
          <w:szCs w:val="20"/>
        </w:rPr>
        <w:t xml:space="preserve">, jinak je uzavřený dodatek neplatný a zhotovitel nemá právo na úhradu ceny díla sjednané v tomto dodatku. </w:t>
      </w:r>
    </w:p>
    <w:p w:rsidR="0002636F" w:rsidRPr="00135828" w:rsidRDefault="0002636F" w:rsidP="0002636F">
      <w:pPr>
        <w:widowControl w:val="0"/>
        <w:numPr>
          <w:ilvl w:val="0"/>
          <w:numId w:val="27"/>
        </w:numPr>
        <w:spacing w:after="120" w:line="240" w:lineRule="auto"/>
        <w:ind w:left="567" w:hanging="567"/>
        <w:jc w:val="both"/>
        <w:rPr>
          <w:rFonts w:ascii="Arial" w:hAnsi="Arial" w:cs="Arial"/>
          <w:b/>
          <w:snapToGrid w:val="0"/>
          <w:sz w:val="20"/>
          <w:szCs w:val="20"/>
        </w:rPr>
      </w:pPr>
      <w:r w:rsidRPr="00135828">
        <w:rPr>
          <w:rFonts w:ascii="Arial" w:hAnsi="Arial" w:cs="Arial"/>
          <w:sz w:val="20"/>
          <w:szCs w:val="20"/>
        </w:rPr>
        <w:t xml:space="preserve">Pokud zhotovitel provede </w:t>
      </w:r>
      <w:r w:rsidRPr="00135828">
        <w:rPr>
          <w:rFonts w:ascii="Arial" w:hAnsi="Arial" w:cs="Arial"/>
          <w:b/>
          <w:sz w:val="20"/>
          <w:szCs w:val="20"/>
        </w:rPr>
        <w:t xml:space="preserve">dodatečné služby </w:t>
      </w:r>
      <w:r w:rsidRPr="00135828">
        <w:rPr>
          <w:rFonts w:ascii="Arial" w:hAnsi="Arial" w:cs="Arial"/>
          <w:sz w:val="20"/>
          <w:szCs w:val="20"/>
        </w:rPr>
        <w:t xml:space="preserve">a nedohodne se s objednatelem na ceně díla postupem dle </w:t>
      </w:r>
      <w:r w:rsidRPr="00135828">
        <w:rPr>
          <w:rFonts w:ascii="Arial" w:hAnsi="Arial" w:cs="Arial"/>
          <w:b/>
          <w:sz w:val="20"/>
          <w:szCs w:val="20"/>
        </w:rPr>
        <w:t xml:space="preserve">§ 2612 odst. 1 OZ, </w:t>
      </w:r>
      <w:r w:rsidRPr="00135828">
        <w:rPr>
          <w:rFonts w:ascii="Arial" w:hAnsi="Arial" w:cs="Arial"/>
          <w:sz w:val="20"/>
          <w:szCs w:val="20"/>
        </w:rPr>
        <w:t xml:space="preserve">pak zhotovitel díla nemá právo na úhradu ceny té části díla, která nebyla provedena v souladu s PRK, interními pravidly objednatele a </w:t>
      </w:r>
      <w:r w:rsidRPr="00135828">
        <w:rPr>
          <w:rFonts w:ascii="Arial" w:hAnsi="Arial" w:cs="Arial"/>
          <w:b/>
          <w:sz w:val="20"/>
          <w:szCs w:val="20"/>
        </w:rPr>
        <w:t xml:space="preserve">§ 2614 OZ </w:t>
      </w:r>
      <w:r w:rsidRPr="00135828">
        <w:rPr>
          <w:rFonts w:ascii="Arial" w:hAnsi="Arial" w:cs="Arial"/>
          <w:sz w:val="20"/>
          <w:szCs w:val="20"/>
        </w:rPr>
        <w:t xml:space="preserve">a nelze ze strany zhotovitele požadovat po objednateli vydání bezdůvodného obohacení z titulu takto zhotovitelem provedených a předem objednatelem neodsouhlasených </w:t>
      </w:r>
      <w:r w:rsidRPr="00135828">
        <w:rPr>
          <w:rFonts w:ascii="Arial" w:hAnsi="Arial" w:cs="Arial"/>
          <w:b/>
          <w:sz w:val="20"/>
          <w:szCs w:val="20"/>
        </w:rPr>
        <w:t>dodatečných služeb.</w:t>
      </w:r>
    </w:p>
    <w:p w:rsidR="0002636F" w:rsidRPr="00135828" w:rsidRDefault="0002636F" w:rsidP="0002636F">
      <w:pPr>
        <w:widowControl w:val="0"/>
        <w:numPr>
          <w:ilvl w:val="0"/>
          <w:numId w:val="27"/>
        </w:numPr>
        <w:spacing w:after="120" w:line="240" w:lineRule="auto"/>
        <w:ind w:left="567" w:hanging="567"/>
        <w:jc w:val="both"/>
        <w:rPr>
          <w:rFonts w:ascii="Arial" w:hAnsi="Arial" w:cs="Arial"/>
          <w:bCs/>
          <w:sz w:val="20"/>
          <w:szCs w:val="20"/>
        </w:rPr>
      </w:pPr>
      <w:r w:rsidRPr="00135828">
        <w:rPr>
          <w:rFonts w:ascii="Arial" w:hAnsi="Arial" w:cs="Arial"/>
          <w:snapToGrid w:val="0"/>
          <w:sz w:val="20"/>
          <w:szCs w:val="20"/>
        </w:rPr>
        <w:t xml:space="preserve">Veškeré dodatečné služby splňující podmínky stanovené v </w:t>
      </w:r>
      <w:r w:rsidRPr="00135828">
        <w:rPr>
          <w:rFonts w:ascii="Arial" w:hAnsi="Arial" w:cs="Arial"/>
          <w:b/>
          <w:sz w:val="20"/>
          <w:szCs w:val="20"/>
        </w:rPr>
        <w:t xml:space="preserve"> </w:t>
      </w:r>
      <w:r w:rsidRPr="00135828">
        <w:rPr>
          <w:rFonts w:ascii="Arial" w:hAnsi="Arial" w:cs="Arial"/>
          <w:sz w:val="20"/>
          <w:szCs w:val="20"/>
        </w:rPr>
        <w:t>PRK a interními pravidly objednatele</w:t>
      </w:r>
      <w:r w:rsidRPr="00135828">
        <w:rPr>
          <w:rFonts w:ascii="Arial" w:hAnsi="Arial" w:cs="Arial"/>
          <w:b/>
          <w:sz w:val="20"/>
          <w:szCs w:val="20"/>
        </w:rPr>
        <w:t xml:space="preserve">, </w:t>
      </w:r>
      <w:r w:rsidRPr="00135828">
        <w:rPr>
          <w:rFonts w:ascii="Arial" w:hAnsi="Arial" w:cs="Arial"/>
          <w:snapToGrid w:val="0"/>
          <w:sz w:val="20"/>
          <w:szCs w:val="20"/>
        </w:rPr>
        <w:t>které jsou</w:t>
      </w:r>
      <w:r w:rsidRPr="00135828">
        <w:rPr>
          <w:rFonts w:ascii="Arial" w:hAnsi="Arial" w:cs="Arial"/>
          <w:b/>
          <w:sz w:val="20"/>
          <w:szCs w:val="20"/>
        </w:rPr>
        <w:t xml:space="preserve"> </w:t>
      </w:r>
      <w:r w:rsidRPr="00135828">
        <w:rPr>
          <w:rFonts w:ascii="Arial" w:hAnsi="Arial" w:cs="Arial"/>
          <w:snapToGrid w:val="0"/>
          <w:sz w:val="20"/>
          <w:szCs w:val="20"/>
        </w:rPr>
        <w:t>nezbytné pro dokončení díla, musí být písemně dohodnuty osoba</w:t>
      </w:r>
      <w:r>
        <w:rPr>
          <w:rFonts w:ascii="Arial" w:hAnsi="Arial" w:cs="Arial"/>
          <w:snapToGrid w:val="0"/>
          <w:sz w:val="20"/>
          <w:szCs w:val="20"/>
        </w:rPr>
        <w:t>mi oprávněnými jednat ve věcech</w:t>
      </w:r>
      <w:r w:rsidRPr="00135828">
        <w:rPr>
          <w:rFonts w:ascii="Arial" w:hAnsi="Arial" w:cs="Arial"/>
          <w:snapToGrid w:val="0"/>
          <w:sz w:val="20"/>
          <w:szCs w:val="20"/>
        </w:rPr>
        <w:t xml:space="preserve"> smluvních</w:t>
      </w:r>
      <w:r w:rsidRPr="00135828">
        <w:rPr>
          <w:rFonts w:ascii="Arial" w:hAnsi="Arial" w:cs="Arial"/>
          <w:b/>
          <w:snapToGrid w:val="0"/>
          <w:sz w:val="20"/>
          <w:szCs w:val="20"/>
        </w:rPr>
        <w:t>.</w:t>
      </w:r>
      <w:r w:rsidRPr="00135828">
        <w:rPr>
          <w:rFonts w:ascii="Arial" w:hAnsi="Arial" w:cs="Arial"/>
          <w:bCs/>
          <w:sz w:val="20"/>
          <w:szCs w:val="20"/>
        </w:rPr>
        <w:t xml:space="preserve"> </w:t>
      </w:r>
    </w:p>
    <w:p w:rsidR="0002636F" w:rsidRPr="00D06B08" w:rsidRDefault="0002636F" w:rsidP="0002636F">
      <w:pPr>
        <w:widowControl w:val="0"/>
        <w:numPr>
          <w:ilvl w:val="0"/>
          <w:numId w:val="27"/>
        </w:numPr>
        <w:spacing w:after="120" w:line="240" w:lineRule="auto"/>
        <w:ind w:left="567" w:hanging="567"/>
        <w:jc w:val="both"/>
        <w:rPr>
          <w:rFonts w:ascii="Arial" w:hAnsi="Arial" w:cs="Arial"/>
          <w:sz w:val="20"/>
          <w:szCs w:val="20"/>
        </w:rPr>
      </w:pPr>
      <w:r w:rsidRPr="00135828">
        <w:rPr>
          <w:rFonts w:ascii="Arial" w:hAnsi="Arial" w:cs="Arial"/>
          <w:sz w:val="20"/>
          <w:szCs w:val="20"/>
        </w:rPr>
        <w:t>Objednatel je oprávněn zmenšit rozsah předmětu díla. V tomto případě bude smluvní cena poměrně snížena s použitím cen z oceněného soupisu služeb. Nedojde-li mezi oběma stranami k dohodě při odsouhlasení množství nebo druhu provedených služeb, je zhotovitel oprávněn fakturovat pouze práce, u kterých nedošlo k rozporu</w:t>
      </w:r>
      <w:r w:rsidRPr="00D06B08">
        <w:rPr>
          <w:rFonts w:ascii="Arial" w:hAnsi="Arial" w:cs="Arial"/>
          <w:sz w:val="20"/>
          <w:szCs w:val="20"/>
        </w:rPr>
        <w:t>.</w:t>
      </w:r>
    </w:p>
    <w:p w:rsidR="0002636F" w:rsidRPr="00D06B08"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lastRenderedPageBreak/>
        <w:t>Článek 5</w:t>
      </w:r>
    </w:p>
    <w:p w:rsidR="0002636F" w:rsidRPr="00D06B08"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Způsob provádění díla a dodání díla</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Dílo bude provedeno s veškerou péčí a odborností, bude předáno kompletní a bez vad, v rozsahu a v termínech stanovených touto smlouvou, a to osobně odpovědnému pracovníkovi objednatele na základě předávacího protokolu.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Objednatel je oprávněn kontrolovat provádění díla. Zjistí-li objednatel, že zhotovitel provádí dílo v rozporu se svými povinnostmi, je objednatel oprávněn dožadovat se toho, aby zhotovitel odstranil vady vzniklé vadným prováděním a dílo prováděl řádným způsobem.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Zhotovitel je povinen dle </w:t>
      </w:r>
      <w:r w:rsidRPr="00D06B08">
        <w:rPr>
          <w:rFonts w:ascii="Arial" w:eastAsia="Times New Roman" w:hAnsi="Arial" w:cs="Arial"/>
          <w:b/>
          <w:sz w:val="20"/>
          <w:szCs w:val="20"/>
          <w:lang w:eastAsia="cs-CZ"/>
        </w:rPr>
        <w:t>§ 2594 OZ</w:t>
      </w:r>
      <w:r w:rsidRPr="00D06B08">
        <w:rPr>
          <w:rFonts w:ascii="Arial" w:eastAsia="Times New Roman" w:hAnsi="Arial" w:cs="Arial"/>
          <w:sz w:val="20"/>
          <w:szCs w:val="20"/>
          <w:lang w:eastAsia="cs-CZ"/>
        </w:rPr>
        <w:t xml:space="preserve"> upozornit objednatele bez zbytečného odkladu na nevhodnou povahu věcí, kterou mu objednatel k provedení díla předal nebo příkazů daných mu objednatelem k provedení díla, jestliže zhotovitel mohl tuto nevhodnost zjistit při vynaložení odborné péče.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Překáží-li nevhodná věc nebo příkaz v řádném provádění díla, zhotovitel je v nezbytném rozsahu přeruší až do výměny věci nebo změny příkazu. Trvá – </w:t>
      </w:r>
      <w:proofErr w:type="spellStart"/>
      <w:r w:rsidRPr="00D06B08">
        <w:rPr>
          <w:rFonts w:ascii="Arial" w:eastAsia="Times New Roman" w:hAnsi="Arial" w:cs="Arial"/>
          <w:sz w:val="20"/>
          <w:szCs w:val="20"/>
          <w:lang w:eastAsia="cs-CZ"/>
        </w:rPr>
        <w:t>li</w:t>
      </w:r>
      <w:proofErr w:type="spellEnd"/>
      <w:r w:rsidRPr="00D06B08">
        <w:rPr>
          <w:rFonts w:ascii="Arial" w:eastAsia="Times New Roman" w:hAnsi="Arial" w:cs="Arial"/>
          <w:sz w:val="20"/>
          <w:szCs w:val="20"/>
          <w:lang w:eastAsia="cs-CZ"/>
        </w:rPr>
        <w:t xml:space="preserve"> objednatel na provádění díla s použitím předané věci nebo podle daného příkazu, má zhotovitel právo požadovat, aby tak objednatel učinil v písemné formě.</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Není-li v </w:t>
      </w:r>
      <w:r w:rsidRPr="00D06B08">
        <w:rPr>
          <w:rFonts w:ascii="Arial" w:eastAsia="Times New Roman" w:hAnsi="Arial" w:cs="Arial"/>
          <w:b/>
          <w:sz w:val="20"/>
          <w:szCs w:val="20"/>
          <w:lang w:eastAsia="cs-CZ"/>
        </w:rPr>
        <w:t>příloze A1</w:t>
      </w:r>
      <w:r w:rsidRPr="00D06B08">
        <w:rPr>
          <w:rFonts w:ascii="Arial" w:eastAsia="Times New Roman" w:hAnsi="Arial" w:cs="Arial"/>
          <w:sz w:val="20"/>
          <w:szCs w:val="20"/>
          <w:lang w:eastAsia="cs-CZ"/>
        </w:rPr>
        <w:t xml:space="preserve"> stanoveno jinak, bude projektová dokumentace předána i v elektronické podobě a zhotovitel se zavazuje předat příslušné soubory projektové dokumentace ve formátu - .</w:t>
      </w:r>
      <w:proofErr w:type="spellStart"/>
      <w:r w:rsidRPr="00D06B08">
        <w:rPr>
          <w:rFonts w:ascii="Arial" w:eastAsia="Times New Roman" w:hAnsi="Arial" w:cs="Arial"/>
          <w:sz w:val="20"/>
          <w:szCs w:val="20"/>
          <w:lang w:eastAsia="cs-CZ"/>
        </w:rPr>
        <w:t>dwg</w:t>
      </w:r>
      <w:proofErr w:type="spellEnd"/>
      <w:r w:rsidRPr="00D06B08">
        <w:rPr>
          <w:rFonts w:ascii="Arial" w:eastAsia="Times New Roman" w:hAnsi="Arial" w:cs="Arial"/>
          <w:sz w:val="20"/>
          <w:szCs w:val="20"/>
          <w:lang w:eastAsia="cs-CZ"/>
        </w:rPr>
        <w:t xml:space="preserve">, nebo </w:t>
      </w:r>
      <w:proofErr w:type="spellStart"/>
      <w:r w:rsidRPr="00D06B08">
        <w:rPr>
          <w:rFonts w:ascii="Arial" w:eastAsia="Times New Roman" w:hAnsi="Arial" w:cs="Arial"/>
          <w:sz w:val="20"/>
          <w:szCs w:val="20"/>
          <w:lang w:eastAsia="cs-CZ"/>
        </w:rPr>
        <w:t>pdf</w:t>
      </w:r>
      <w:proofErr w:type="spellEnd"/>
      <w:r w:rsidRPr="00D06B08">
        <w:rPr>
          <w:rFonts w:ascii="Arial" w:eastAsia="Times New Roman" w:hAnsi="Arial" w:cs="Arial"/>
          <w:sz w:val="20"/>
          <w:szCs w:val="20"/>
          <w:lang w:eastAsia="cs-CZ"/>
        </w:rPr>
        <w:t xml:space="preserve">. Pokud je předmětem plnění rovněž zpracování geodetického zaměření zavazuje se zhotovitel předat toto zaměření v tištěné podobě a v digitální podobě ve formátu </w:t>
      </w:r>
      <w:proofErr w:type="spellStart"/>
      <w:r w:rsidRPr="00D06B08">
        <w:rPr>
          <w:rFonts w:ascii="Arial" w:eastAsia="Times New Roman" w:hAnsi="Arial" w:cs="Arial"/>
          <w:sz w:val="20"/>
          <w:szCs w:val="20"/>
          <w:lang w:eastAsia="cs-CZ"/>
        </w:rPr>
        <w:t>dwg</w:t>
      </w:r>
      <w:proofErr w:type="spellEnd"/>
      <w:r w:rsidRPr="00D06B08">
        <w:rPr>
          <w:rFonts w:ascii="Arial" w:eastAsia="Times New Roman" w:hAnsi="Arial" w:cs="Arial"/>
          <w:sz w:val="20"/>
          <w:szCs w:val="20"/>
          <w:lang w:eastAsia="cs-CZ"/>
        </w:rPr>
        <w:t xml:space="preserve">, </w:t>
      </w:r>
      <w:proofErr w:type="spellStart"/>
      <w:r w:rsidRPr="00D06B08">
        <w:rPr>
          <w:rFonts w:ascii="Arial" w:eastAsia="Times New Roman" w:hAnsi="Arial" w:cs="Arial"/>
          <w:sz w:val="20"/>
          <w:szCs w:val="20"/>
          <w:lang w:eastAsia="cs-CZ"/>
        </w:rPr>
        <w:t>resp</w:t>
      </w:r>
      <w:proofErr w:type="spellEnd"/>
      <w:r w:rsidRPr="00D06B08">
        <w:rPr>
          <w:rFonts w:ascii="Arial" w:eastAsia="Times New Roman" w:hAnsi="Arial" w:cs="Arial"/>
          <w:sz w:val="20"/>
          <w:szCs w:val="20"/>
          <w:lang w:eastAsia="cs-CZ"/>
        </w:rPr>
        <w:t>..</w:t>
      </w:r>
      <w:proofErr w:type="spellStart"/>
      <w:r w:rsidRPr="00D06B08">
        <w:rPr>
          <w:rFonts w:ascii="Arial" w:eastAsia="Times New Roman" w:hAnsi="Arial" w:cs="Arial"/>
          <w:sz w:val="20"/>
          <w:szCs w:val="20"/>
          <w:lang w:eastAsia="cs-CZ"/>
        </w:rPr>
        <w:t>dgn</w:t>
      </w:r>
      <w:proofErr w:type="spellEnd"/>
      <w:r w:rsidRPr="00D06B08">
        <w:rPr>
          <w:rFonts w:ascii="Arial" w:eastAsia="Times New Roman" w:hAnsi="Arial" w:cs="Arial"/>
          <w:sz w:val="20"/>
          <w:szCs w:val="20"/>
          <w:lang w:eastAsia="cs-CZ"/>
        </w:rPr>
        <w:t xml:space="preserve">, případně odevzdat vytyčovací síť stavby a vytyčované body ve formátu doc, nebo </w:t>
      </w:r>
      <w:proofErr w:type="spellStart"/>
      <w:r w:rsidRPr="00D06B08">
        <w:rPr>
          <w:rFonts w:ascii="Arial" w:eastAsia="Times New Roman" w:hAnsi="Arial" w:cs="Arial"/>
          <w:sz w:val="20"/>
          <w:szCs w:val="20"/>
          <w:lang w:eastAsia="cs-CZ"/>
        </w:rPr>
        <w:t>xls</w:t>
      </w:r>
      <w:proofErr w:type="spellEnd"/>
      <w:r w:rsidRPr="00D06B08">
        <w:rPr>
          <w:rFonts w:ascii="Arial" w:eastAsia="Times New Roman" w:hAnsi="Arial" w:cs="Arial"/>
          <w:sz w:val="20"/>
          <w:szCs w:val="20"/>
          <w:lang w:eastAsia="cs-CZ"/>
        </w:rPr>
        <w:t>.</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Zhotovitel je oprávněn provést dílo i před sjednanou dobou dle </w:t>
      </w:r>
      <w:r w:rsidRPr="00D06B08">
        <w:rPr>
          <w:rFonts w:ascii="Arial" w:eastAsia="Times New Roman" w:hAnsi="Arial" w:cs="Arial"/>
          <w:b/>
          <w:sz w:val="20"/>
          <w:szCs w:val="20"/>
          <w:lang w:eastAsia="cs-CZ"/>
        </w:rPr>
        <w:t>čl. 3</w:t>
      </w:r>
      <w:r w:rsidRPr="00D06B08">
        <w:rPr>
          <w:rFonts w:ascii="Arial" w:eastAsia="Times New Roman" w:hAnsi="Arial" w:cs="Arial"/>
          <w:sz w:val="20"/>
          <w:szCs w:val="20"/>
          <w:lang w:eastAsia="cs-CZ"/>
        </w:rPr>
        <w:t>. této smlouvy.</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napToGrid w:val="0"/>
          <w:sz w:val="20"/>
          <w:szCs w:val="20"/>
          <w:lang w:eastAsia="ar-SA"/>
        </w:rPr>
      </w:pPr>
      <w:r w:rsidRPr="00D06B08">
        <w:rPr>
          <w:rFonts w:ascii="Arial" w:eastAsia="Times New Roman" w:hAnsi="Arial" w:cs="Arial"/>
          <w:sz w:val="20"/>
          <w:szCs w:val="20"/>
          <w:lang w:eastAsia="cs-CZ"/>
        </w:rPr>
        <w:t>Kontaktní osoby objednatele, zhotovitele a osoby pověřené provedením díla jsou uvedeny v</w:t>
      </w:r>
      <w:r w:rsidRPr="00D06B08">
        <w:rPr>
          <w:rFonts w:ascii="Arial" w:eastAsia="Times New Roman" w:hAnsi="Arial" w:cs="Arial"/>
          <w:b/>
          <w:sz w:val="20"/>
          <w:szCs w:val="20"/>
          <w:lang w:eastAsia="cs-CZ"/>
        </w:rPr>
        <w:t> příloze B1</w:t>
      </w:r>
      <w:r w:rsidRPr="00A0128C">
        <w:rPr>
          <w:rFonts w:ascii="Arial" w:eastAsia="Times New Roman" w:hAnsi="Arial" w:cs="Arial"/>
          <w:sz w:val="20"/>
          <w:szCs w:val="20"/>
          <w:lang w:eastAsia="cs-CZ"/>
        </w:rPr>
        <w:t xml:space="preserve"> </w:t>
      </w:r>
      <w:r w:rsidRPr="00135828">
        <w:rPr>
          <w:rFonts w:ascii="Arial" w:eastAsia="Times New Roman" w:hAnsi="Arial" w:cs="Arial"/>
          <w:sz w:val="20"/>
          <w:szCs w:val="20"/>
          <w:lang w:eastAsia="cs-CZ"/>
        </w:rPr>
        <w:t>této smlouvy</w:t>
      </w:r>
      <w:r w:rsidRPr="00D06B08">
        <w:rPr>
          <w:rFonts w:ascii="Arial" w:eastAsia="Times New Roman" w:hAnsi="Arial" w:cs="Arial"/>
          <w:b/>
          <w:sz w:val="20"/>
          <w:szCs w:val="20"/>
          <w:lang w:eastAsia="cs-CZ"/>
        </w:rPr>
        <w:t>.</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Dílo je provedeno, je-li dokončeno a předáno objednateli v rozsahu dle </w:t>
      </w:r>
      <w:r w:rsidRPr="00D06B08">
        <w:rPr>
          <w:rFonts w:ascii="Arial" w:eastAsia="Times New Roman" w:hAnsi="Arial" w:cs="Arial"/>
          <w:b/>
          <w:sz w:val="20"/>
          <w:szCs w:val="20"/>
          <w:lang w:eastAsia="ar-SA"/>
        </w:rPr>
        <w:t xml:space="preserve">přílohy A1 </w:t>
      </w:r>
      <w:r w:rsidRPr="00D06B08">
        <w:rPr>
          <w:rFonts w:ascii="Arial" w:eastAsia="Times New Roman" w:hAnsi="Arial" w:cs="Arial"/>
          <w:sz w:val="20"/>
          <w:szCs w:val="20"/>
          <w:lang w:eastAsia="ar-SA"/>
        </w:rPr>
        <w:t>této smlouvy</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Předání díla bude provedeno na základě písemného Předávacího protokolu podepsaného oprávněnými zástupci obou smluvních stran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Osoba pověřená převzetím díla za objednatele je uvedena v </w:t>
      </w:r>
      <w:r w:rsidRPr="00D06B08">
        <w:rPr>
          <w:rFonts w:ascii="Arial" w:eastAsia="Times New Roman" w:hAnsi="Arial" w:cs="Arial"/>
          <w:b/>
          <w:sz w:val="20"/>
          <w:szCs w:val="20"/>
          <w:lang w:eastAsia="cs-CZ"/>
        </w:rPr>
        <w:t>příloze B1</w:t>
      </w:r>
      <w:r w:rsidRPr="00A0128C">
        <w:rPr>
          <w:rFonts w:ascii="Arial" w:eastAsia="Times New Roman" w:hAnsi="Arial" w:cs="Arial"/>
          <w:sz w:val="20"/>
          <w:szCs w:val="20"/>
          <w:lang w:eastAsia="cs-CZ"/>
        </w:rPr>
        <w:t xml:space="preserve"> </w:t>
      </w:r>
      <w:r w:rsidRPr="00135828">
        <w:rPr>
          <w:rFonts w:ascii="Arial" w:eastAsia="Times New Roman" w:hAnsi="Arial" w:cs="Arial"/>
          <w:sz w:val="20"/>
          <w:szCs w:val="20"/>
          <w:lang w:eastAsia="cs-CZ"/>
        </w:rPr>
        <w:t>této smlouvy</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Místem plnění je: </w:t>
      </w:r>
    </w:p>
    <w:p w:rsidR="0002636F" w:rsidRPr="00D06B08"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pro předání dokumentace</w:t>
      </w:r>
    </w:p>
    <w:p w:rsidR="0002636F" w:rsidRPr="00D06B08" w:rsidRDefault="0002636F" w:rsidP="001F7E92">
      <w:pPr>
        <w:widowControl w:val="0"/>
        <w:overflowPunct w:val="0"/>
        <w:autoSpaceDE w:val="0"/>
        <w:spacing w:after="120" w:line="240" w:lineRule="auto"/>
        <w:ind w:left="786" w:firstLine="207"/>
        <w:textAlignment w:val="baseline"/>
        <w:rPr>
          <w:rFonts w:ascii="Arial" w:eastAsia="Times New Roman" w:hAnsi="Arial" w:cs="Arial"/>
          <w:b/>
          <w:sz w:val="20"/>
          <w:szCs w:val="20"/>
          <w:lang w:eastAsia="cs-CZ"/>
        </w:rPr>
      </w:pPr>
      <w:r w:rsidRPr="00D06B08">
        <w:rPr>
          <w:rFonts w:ascii="Arial" w:eastAsia="Times New Roman" w:hAnsi="Arial" w:cs="Arial"/>
          <w:b/>
          <w:sz w:val="20"/>
          <w:szCs w:val="20"/>
          <w:lang w:eastAsia="cs-CZ"/>
        </w:rPr>
        <w:t xml:space="preserve">Krajská správa a údržba silnic Vysočiny, příspěvková organizace </w:t>
      </w:r>
    </w:p>
    <w:p w:rsidR="0002636F" w:rsidRPr="00D06B08" w:rsidRDefault="0002636F" w:rsidP="001F7E92">
      <w:pPr>
        <w:widowControl w:val="0"/>
        <w:overflowPunct w:val="0"/>
        <w:autoSpaceDE w:val="0"/>
        <w:spacing w:after="120" w:line="240" w:lineRule="auto"/>
        <w:ind w:left="1146" w:hanging="153"/>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Kosovská 1122/16, Jihlava, PSČ 586 01</w:t>
      </w:r>
    </w:p>
    <w:p w:rsidR="0002636F" w:rsidRPr="00D06B08"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pro práce spojené s vypracováním PD a výkonem AD</w:t>
      </w:r>
    </w:p>
    <w:p w:rsidR="0002636F" w:rsidRPr="00D06B08" w:rsidRDefault="0002636F" w:rsidP="001F7E92">
      <w:pPr>
        <w:widowControl w:val="0"/>
        <w:overflowPunct w:val="0"/>
        <w:autoSpaceDE w:val="0"/>
        <w:spacing w:after="120" w:line="240" w:lineRule="auto"/>
        <w:ind w:left="786" w:firstLine="207"/>
        <w:textAlignment w:val="baseline"/>
        <w:rPr>
          <w:rFonts w:ascii="Arial" w:eastAsia="Times New Roman" w:hAnsi="Arial" w:cs="Arial"/>
          <w:b/>
          <w:sz w:val="20"/>
          <w:szCs w:val="20"/>
          <w:lang w:eastAsia="cs-CZ"/>
        </w:rPr>
      </w:pPr>
      <w:r w:rsidRPr="00D06B08">
        <w:rPr>
          <w:rFonts w:ascii="Arial" w:eastAsia="Times New Roman" w:hAnsi="Arial" w:cs="Arial"/>
          <w:b/>
          <w:sz w:val="20"/>
          <w:szCs w:val="20"/>
          <w:lang w:eastAsia="cs-CZ"/>
        </w:rPr>
        <w:t>místo stavby uvedené v příloze A1</w:t>
      </w:r>
      <w:r w:rsidRPr="00D16678">
        <w:rPr>
          <w:rFonts w:ascii="Arial" w:eastAsia="Times New Roman" w:hAnsi="Arial" w:cs="Arial"/>
          <w:sz w:val="20"/>
          <w:szCs w:val="20"/>
          <w:lang w:eastAsia="cs-CZ"/>
        </w:rPr>
        <w:t xml:space="preserve"> </w:t>
      </w:r>
      <w:r w:rsidRPr="00013CC6">
        <w:rPr>
          <w:rFonts w:ascii="Arial" w:eastAsia="Times New Roman" w:hAnsi="Arial" w:cs="Arial"/>
          <w:sz w:val="20"/>
          <w:szCs w:val="20"/>
          <w:lang w:eastAsia="cs-CZ"/>
        </w:rPr>
        <w:t>této smlouvy</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b/>
          <w:sz w:val="20"/>
          <w:szCs w:val="20"/>
          <w:lang w:eastAsia="cs-CZ"/>
        </w:rPr>
      </w:pPr>
      <w:r w:rsidRPr="00D06B08">
        <w:rPr>
          <w:rFonts w:ascii="Arial" w:eastAsia="Times New Roman" w:hAnsi="Arial" w:cs="Arial"/>
          <w:sz w:val="20"/>
          <w:szCs w:val="20"/>
          <w:lang w:eastAsia="cs-CZ"/>
        </w:rPr>
        <w:t xml:space="preserve">Další ujednání provádění díla </w:t>
      </w:r>
      <w:r w:rsidRPr="00D06B08">
        <w:rPr>
          <w:rFonts w:ascii="Arial" w:eastAsia="Times New Roman" w:hAnsi="Arial" w:cs="Arial"/>
          <w:b/>
          <w:sz w:val="20"/>
          <w:szCs w:val="20"/>
          <w:lang w:eastAsia="cs-CZ"/>
        </w:rPr>
        <w:t>při výkonu autorského dozoru:</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z w:val="20"/>
        </w:rPr>
      </w:pPr>
      <w:r w:rsidRPr="00D06B08">
        <w:rPr>
          <w:rFonts w:ascii="Arial" w:hAnsi="Arial" w:cs="Arial"/>
          <w:snapToGrid w:val="0"/>
          <w:sz w:val="20"/>
        </w:rPr>
        <w:t>Výkonem autorského dozoru (AD) se rozumí uskutečnění činností</w:t>
      </w:r>
      <w:r w:rsidRPr="00D06B08">
        <w:rPr>
          <w:rFonts w:ascii="Arial" w:hAnsi="Arial" w:cs="Arial"/>
          <w:sz w:val="20"/>
        </w:rPr>
        <w:t xml:space="preserve"> předpokládaných obecně závaznými právními předpisy a vyžadovaných objektivní stavebně-technickou situací, jakožto součinnost autora při realizaci stavby podle zpracovaného projektu. V rámci výkonu AD je zhotovitel povinen zejména provádět pravidelnou kontrolu postupu realizace podle zpracovaného projektu, podávat vysvětlení a pokyny pro realizaci stavby. V případě potřeby provést přepracování nebo doplnění projektové dokumentace. </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 xml:space="preserve">Zhotovitel je povinen při plnění AD poskytnout svoji součinnost vždy bezodkladně poté, kdy bude k tomu objednatelem vyzván nebo poté, kdy takovou potřebu sám </w:t>
      </w:r>
      <w:r w:rsidRPr="00D06B08">
        <w:rPr>
          <w:rFonts w:ascii="Arial" w:hAnsi="Arial" w:cs="Arial"/>
          <w:snapToGrid w:val="0"/>
          <w:sz w:val="20"/>
        </w:rPr>
        <w:lastRenderedPageBreak/>
        <w:t>zjistí.</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Zjistí-li zhotovitel při výkonu autorského dozoru nedodržení projektové dokumentace stavby, uvědomí bez zbytečného odkladu o této skutečnosti objednatele a zhotovitele stavby. V odůvodněných případech uvede stručnou charakteristiku porušení dokumentace a tomu odpovídající důsledky.</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AD bude vykonáván na vyžádání ze strany objednatele. Předmět, termín a místo výkonu AD budou dohodnuty vždy individuálně při každé výzvě objednatele.</w:t>
      </w:r>
    </w:p>
    <w:p w:rsidR="0002636F" w:rsidRPr="00D06B08"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810CA5">
        <w:rPr>
          <w:rFonts w:ascii="Arial" w:hAnsi="Arial" w:cs="Arial"/>
          <w:b/>
          <w:bCs/>
          <w:iCs/>
          <w:sz w:val="20"/>
          <w:szCs w:val="20"/>
          <w:lang w:eastAsia="ar-SA"/>
        </w:rPr>
        <w:t>Článek 6</w:t>
      </w:r>
    </w:p>
    <w:p w:rsidR="0002636F" w:rsidRPr="00810CA5"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810CA5">
        <w:rPr>
          <w:rFonts w:ascii="Arial" w:hAnsi="Arial" w:cs="Arial"/>
          <w:b/>
          <w:bCs/>
          <w:iCs/>
          <w:sz w:val="20"/>
          <w:szCs w:val="20"/>
          <w:lang w:eastAsia="ar-SA"/>
        </w:rPr>
        <w:t>Placení a fakturace</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Nárok na zaplacení ceny a právo vystavení faktury vzniká:</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752FCC">
        <w:rPr>
          <w:rFonts w:ascii="Arial" w:hAnsi="Arial" w:cs="Arial"/>
          <w:sz w:val="20"/>
          <w:szCs w:val="20"/>
          <w:lang w:eastAsia="cs-CZ"/>
        </w:rPr>
        <w:t>Předáním kompletní d</w:t>
      </w:r>
      <w:r w:rsidR="0091333E">
        <w:rPr>
          <w:rFonts w:ascii="Arial" w:hAnsi="Arial" w:cs="Arial"/>
          <w:sz w:val="20"/>
          <w:szCs w:val="20"/>
          <w:lang w:eastAsia="cs-CZ"/>
        </w:rPr>
        <w:t>okumentace pro vydání stavebního povolení (D</w:t>
      </w:r>
      <w:r w:rsidRPr="00752FCC">
        <w:rPr>
          <w:rFonts w:ascii="Arial" w:hAnsi="Arial" w:cs="Arial"/>
          <w:sz w:val="20"/>
          <w:szCs w:val="20"/>
          <w:lang w:eastAsia="cs-CZ"/>
        </w:rPr>
        <w:t xml:space="preserve">SP), včetně všech požadovaných příloh, dokladů a vyjádření, odsouhlasené objednatelem bez výhrad ve formě a v počtu sjednaném v této smlouvě; strany se dohodly, že objednatel zaplatí cenu za tuto část díla na základě daňového dokladu vystaveného zhotovitelem ve lhůtě splatnosti 30 dnů od doručení, a to do výše 80% celkové ceny této části díla, a 20% z celkové ceny této části díla bez DPH uhradí objednatel zhotoviteli do 14 dnů po zajištění pravomocného stavebního povolení (SP) pro projektovanou stavbu. Tato pozastávka může být započtena v případě náhrady škody související s odstraňováním vad projektové dokumentace nebo v případě smluvní pokuty sjednané ve smlouvě o dílo. </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752FCC">
        <w:rPr>
          <w:rFonts w:ascii="Arial" w:hAnsi="Arial" w:cs="Arial"/>
          <w:sz w:val="20"/>
          <w:szCs w:val="20"/>
          <w:lang w:eastAsia="cs-CZ"/>
        </w:rPr>
        <w:t xml:space="preserve">Předáním kompletní dokumentace pro provedení stavby (PDPS) odsouhlasené objednatelem bez výhrad ve formě a v počtu sjednaném v této smlouvě; strany se dohodly, že objednatel zaplatí cenu za tuto část díla na základě daňového dokladu vystaveného zhotovitelem ve lhůtě splatnosti 30 dnů od doručení. </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752FCC">
        <w:rPr>
          <w:rFonts w:ascii="Arial" w:hAnsi="Arial" w:cs="Arial"/>
          <w:sz w:val="20"/>
          <w:szCs w:val="20"/>
          <w:lang w:eastAsia="cs-CZ"/>
        </w:rPr>
        <w:t xml:space="preserve">Ukončením činností se zajištěním autorského dozoru a převzetím projektované stavby objednatelem, přičemž stavba bude převzata ve stavu nebránícím k užívání a činnosti AD budou odsouhlaseny TDS objednatele bez výhrad; strany se dohodly, že objednatel zaplatí cenu za tuto část díla na základě daňového dokladu vystaveného zhotovitelem ve lhůtě splatnosti 30 dnů od doručení. </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Faktura musí v souladu se</w:t>
      </w:r>
      <w:r w:rsidRPr="00752FCC">
        <w:rPr>
          <w:rFonts w:ascii="Arial" w:eastAsia="Times New Roman" w:hAnsi="Arial" w:cs="Arial"/>
          <w:b/>
          <w:snapToGrid w:val="0"/>
          <w:sz w:val="20"/>
          <w:szCs w:val="20"/>
          <w:lang w:eastAsia="cs-CZ"/>
        </w:rPr>
        <w:t xml:space="preserve">  zákonem č.  235/2004 Sb., o dani z přidané hodnoty, ve znění pozdějších předpisů (dále zákon o DPH) a zákonem č. 563/1991 Sb. o účetnictví, ve znění pozdějších předpisů</w:t>
      </w:r>
      <w:r w:rsidRPr="00752FCC">
        <w:rPr>
          <w:rFonts w:ascii="Arial" w:eastAsia="Times New Roman" w:hAnsi="Arial" w:cs="Arial"/>
          <w:snapToGrid w:val="0"/>
          <w:sz w:val="20"/>
          <w:szCs w:val="20"/>
          <w:lang w:eastAsia="cs-CZ"/>
        </w:rPr>
        <w:t>, obsahovat označení faktura a její číslo, název a sídlo zhotovitele a objednatele s jejich dalšími identifikačními údaji, označení smlouvy a částku k fakturaci a další údaje povinné podle uvedených právních předpisů.</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Zhotovitel je povinen fakturu, „Předávací protokol“ a případně další doklady, označit číslem smlouvy. Objednatel může fakturu vrátit v případě, kdy obsahuje nesprávné nebo neúplné cenové a jiné údaje. Toto vrácení musí proběhnout do konce lhůty splatnosti faktury. V takovém případě vystaví zhotovitel novou fakturu s novou lhůtou splatnosti, kterou je povinen doručit objednateli.</w:t>
      </w:r>
    </w:p>
    <w:p w:rsidR="0002636F" w:rsidRPr="008C013D"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7" w:history="1">
        <w:r w:rsidRPr="008C013D">
          <w:rPr>
            <w:rFonts w:ascii="Arial" w:hAnsi="Arial" w:cs="Arial"/>
            <w:sz w:val="20"/>
            <w:szCs w:val="20"/>
            <w:lang w:eastAsia="cs-CZ"/>
          </w:rPr>
          <w:t>ksusv@ksusv.cz</w:t>
        </w:r>
      </w:hyperlink>
      <w:r>
        <w:rPr>
          <w:rFonts w:ascii="Arial" w:hAnsi="Arial" w:cs="Arial"/>
          <w:sz w:val="20"/>
          <w:szCs w:val="20"/>
          <w:lang w:eastAsia="cs-CZ"/>
        </w:rPr>
        <w:t>.</w:t>
      </w:r>
      <w:r w:rsidRPr="008C013D">
        <w:rPr>
          <w:rFonts w:ascii="Arial" w:hAnsi="Arial" w:cs="Arial"/>
          <w:snapToGrid w:val="0"/>
          <w:sz w:val="20"/>
          <w:szCs w:val="20"/>
          <w:lang w:eastAsia="cs-CZ"/>
        </w:rPr>
        <w:t xml:space="preserve"> </w:t>
      </w:r>
    </w:p>
    <w:p w:rsidR="0002636F" w:rsidRPr="008C013D"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8C013D">
        <w:rPr>
          <w:rFonts w:ascii="Arial" w:eastAsia="Times New Roman" w:hAnsi="Arial" w:cs="Arial"/>
          <w:snapToGrid w:val="0"/>
          <w:sz w:val="20"/>
          <w:szCs w:val="20"/>
          <w:lang w:eastAsia="cs-CZ"/>
        </w:rPr>
        <w:t xml:space="preserve">Objednatel nebude zhotoviteli poskytovat zálohy. </w:t>
      </w:r>
    </w:p>
    <w:p w:rsidR="0002636F" w:rsidRPr="00431492"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431492">
        <w:rPr>
          <w:rFonts w:ascii="Arial" w:eastAsia="Times New Roman" w:hAnsi="Arial" w:cs="Arial"/>
          <w:snapToGrid w:val="0"/>
          <w:sz w:val="20"/>
          <w:szCs w:val="20"/>
          <w:lang w:eastAsia="cs-CZ"/>
        </w:rPr>
        <w:t xml:space="preserve">Smluvní strany se dohodly, že pokud nebude některá část předmětu díla plněna, nebude tato cena účtována. </w:t>
      </w:r>
    </w:p>
    <w:p w:rsidR="0002636F" w:rsidRPr="00774F11"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9E0256">
        <w:rPr>
          <w:rFonts w:ascii="Arial" w:eastAsia="Times New Roman" w:hAnsi="Arial" w:cs="Arial"/>
          <w:snapToGrid w:val="0"/>
          <w:sz w:val="20"/>
          <w:szCs w:val="20"/>
          <w:lang w:eastAsia="cs-CZ"/>
        </w:rPr>
        <w:t xml:space="preserve">Úhrada ceny díla bude realizována bezhotovostním převodem na účet zhotovitele, který je správcem daně (finančním úřadem) zveřejněn způsobem umožňujícím dálkový přístup ve smyslu </w:t>
      </w:r>
      <w:r w:rsidRPr="00774F11">
        <w:rPr>
          <w:rFonts w:ascii="Arial" w:eastAsia="Times New Roman" w:hAnsi="Arial" w:cs="Arial"/>
          <w:b/>
          <w:snapToGrid w:val="0"/>
          <w:sz w:val="20"/>
          <w:szCs w:val="20"/>
          <w:lang w:eastAsia="cs-CZ"/>
        </w:rPr>
        <w:t>§ 98 zákona o DPH</w:t>
      </w:r>
      <w:r w:rsidRPr="00774F11">
        <w:rPr>
          <w:rFonts w:ascii="Arial" w:eastAsia="Times New Roman" w:hAnsi="Arial" w:cs="Arial"/>
          <w:snapToGrid w:val="0"/>
          <w:sz w:val="20"/>
          <w:szCs w:val="20"/>
          <w:lang w:eastAsia="cs-CZ"/>
        </w:rPr>
        <w:t xml:space="preserve">. </w:t>
      </w:r>
    </w:p>
    <w:p w:rsidR="0002636F" w:rsidRPr="00013CC6"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74F11">
        <w:rPr>
          <w:rFonts w:ascii="Arial" w:eastAsia="Times New Roman" w:hAnsi="Arial" w:cs="Arial"/>
          <w:snapToGrid w:val="0"/>
          <w:sz w:val="20"/>
          <w:szCs w:val="20"/>
          <w:lang w:eastAsia="cs-CZ"/>
        </w:rPr>
        <w:t xml:space="preserve">Pokud se po dobu účinnosti této Smlouvy zhotovitel stane nespolehlivým plátcem ve smyslu </w:t>
      </w:r>
      <w:r w:rsidRPr="00774F11">
        <w:rPr>
          <w:rFonts w:ascii="Arial" w:eastAsia="Times New Roman" w:hAnsi="Arial" w:cs="Arial"/>
          <w:snapToGrid w:val="0"/>
          <w:sz w:val="20"/>
          <w:szCs w:val="20"/>
          <w:lang w:eastAsia="cs-CZ"/>
        </w:rPr>
        <w:lastRenderedPageBreak/>
        <w:t xml:space="preserve">ustanovení </w:t>
      </w:r>
      <w:r w:rsidRPr="00774F11">
        <w:rPr>
          <w:rFonts w:ascii="Arial" w:eastAsia="Times New Roman" w:hAnsi="Arial" w:cs="Arial"/>
          <w:b/>
          <w:snapToGrid w:val="0"/>
          <w:sz w:val="20"/>
          <w:szCs w:val="20"/>
          <w:lang w:eastAsia="cs-CZ"/>
        </w:rPr>
        <w:t>§ 106a zákona o DPH</w:t>
      </w:r>
      <w:r w:rsidRPr="00013CC6">
        <w:rPr>
          <w:rFonts w:ascii="Arial" w:eastAsia="Times New Roman" w:hAnsi="Arial" w:cs="Arial"/>
          <w:snapToGrid w:val="0"/>
          <w:sz w:val="20"/>
          <w:szCs w:val="20"/>
          <w:lang w:eastAsia="cs-CZ"/>
        </w:rPr>
        <w:t>, smluvní strany se dohodly, že objednatel uhradí DPH za zdanitelné plnění přímo příslušnému správci daně. Objednatelem takto provedená úhrada je považována z uhrazení příslušné části smluvní ceny rovnající se výši DPH fakturované zhotovitelem.</w:t>
      </w: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810CA5">
        <w:rPr>
          <w:rFonts w:ascii="Arial" w:hAnsi="Arial" w:cs="Arial"/>
          <w:b/>
          <w:bCs/>
          <w:iCs/>
          <w:sz w:val="20"/>
          <w:szCs w:val="20"/>
          <w:lang w:eastAsia="ar-SA"/>
        </w:rPr>
        <w:t>Článek 7</w:t>
      </w:r>
    </w:p>
    <w:p w:rsidR="0002636F" w:rsidRPr="00752FCC"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752FCC">
        <w:rPr>
          <w:rFonts w:ascii="Arial" w:hAnsi="Arial" w:cs="Arial"/>
          <w:b/>
          <w:bCs/>
          <w:iCs/>
          <w:sz w:val="20"/>
          <w:szCs w:val="20"/>
          <w:lang w:eastAsia="ar-SA"/>
        </w:rPr>
        <w:t>Smluvní pokuty</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napToGrid w:val="0"/>
          <w:sz w:val="20"/>
          <w:szCs w:val="20"/>
          <w:lang w:eastAsia="ar-SA"/>
        </w:rPr>
        <w:t xml:space="preserve">Pro případ porušení níže uvedených smluvních povinností jsou mezi smluvními stranami sjednány dle </w:t>
      </w:r>
      <w:r w:rsidRPr="00752FCC">
        <w:rPr>
          <w:rFonts w:ascii="Arial" w:eastAsia="Times New Roman" w:hAnsi="Arial" w:cs="Arial"/>
          <w:b/>
          <w:snapToGrid w:val="0"/>
          <w:sz w:val="20"/>
          <w:szCs w:val="20"/>
          <w:lang w:eastAsia="ar-SA"/>
        </w:rPr>
        <w:t>§ 2048 a násl. OZ</w:t>
      </w:r>
      <w:r w:rsidRPr="00752FCC">
        <w:rPr>
          <w:rFonts w:ascii="Arial" w:eastAsia="Times New Roman" w:hAnsi="Arial" w:cs="Arial"/>
          <w:snapToGrid w:val="0"/>
          <w:sz w:val="20"/>
          <w:szCs w:val="20"/>
          <w:lang w:eastAsia="ar-SA"/>
        </w:rPr>
        <w:t xml:space="preserve"> tyto níže uvedené smluvní pokuty, jejichž sjednáním není dle </w:t>
      </w:r>
      <w:r w:rsidRPr="00752FCC">
        <w:rPr>
          <w:rFonts w:ascii="Arial" w:eastAsia="Times New Roman" w:hAnsi="Arial" w:cs="Arial"/>
          <w:b/>
          <w:snapToGrid w:val="0"/>
          <w:sz w:val="20"/>
          <w:szCs w:val="20"/>
          <w:lang w:eastAsia="ar-SA"/>
        </w:rPr>
        <w:t>§ 2050 OZ</w:t>
      </w:r>
      <w:r w:rsidRPr="00752FCC">
        <w:rPr>
          <w:rFonts w:ascii="Arial" w:eastAsia="Times New Roman" w:hAnsi="Arial" w:cs="Arial"/>
          <w:snapToGrid w:val="0"/>
          <w:sz w:val="20"/>
          <w:szCs w:val="20"/>
          <w:lang w:eastAsia="ar-SA"/>
        </w:rPr>
        <w:t xml:space="preserve"> dotčen nárok objednatele na náhradu škody způsobené porušením povinnosti, zajištěné smluvní pokutou. Pohledávku objednatele na zaplacení smluvní pokuty je objednatel oprávněn započítat s pohledávkou zhotovitele na zaplacení ceny.</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 xml:space="preserve">Zhotovitel je povinen zaplatit objednateli smluvní pokutu za prodlení </w:t>
      </w:r>
      <w:r w:rsidR="004121FE">
        <w:rPr>
          <w:rFonts w:ascii="Arial" w:eastAsia="Times New Roman" w:hAnsi="Arial" w:cs="Arial"/>
          <w:sz w:val="20"/>
          <w:szCs w:val="20"/>
          <w:lang w:eastAsia="ar-SA"/>
        </w:rPr>
        <w:t>s termínem odevzdání konceptu D</w:t>
      </w:r>
      <w:r w:rsidRPr="00752FCC">
        <w:rPr>
          <w:rFonts w:ascii="Arial" w:eastAsia="Times New Roman" w:hAnsi="Arial" w:cs="Arial"/>
          <w:sz w:val="20"/>
          <w:szCs w:val="20"/>
          <w:lang w:eastAsia="ar-SA"/>
        </w:rPr>
        <w:t>SP, d</w:t>
      </w:r>
      <w:r w:rsidR="004121FE">
        <w:rPr>
          <w:rFonts w:ascii="Arial" w:hAnsi="Arial" w:cs="Arial"/>
          <w:bCs/>
          <w:sz w:val="20"/>
          <w:szCs w:val="20"/>
        </w:rPr>
        <w:t>okumentace D</w:t>
      </w:r>
      <w:r w:rsidRPr="00752FCC">
        <w:rPr>
          <w:rFonts w:ascii="Arial" w:hAnsi="Arial" w:cs="Arial"/>
          <w:bCs/>
          <w:sz w:val="20"/>
          <w:szCs w:val="20"/>
        </w:rPr>
        <w:t>SP</w:t>
      </w:r>
      <w:r w:rsidRPr="00752FCC">
        <w:rPr>
          <w:rFonts w:ascii="Arial" w:hAnsi="Arial" w:cs="Arial"/>
          <w:sz w:val="20"/>
          <w:szCs w:val="20"/>
          <w:lang w:eastAsia="cs-CZ"/>
        </w:rPr>
        <w:t>, včetně všech požadovaných příloh, dokladů a vyjádření, odsouhlasené objednatelem bez výhrad ve formě a v počtu sjednaném v této smlouvě</w:t>
      </w:r>
      <w:r w:rsidRPr="00752FCC">
        <w:rPr>
          <w:rFonts w:ascii="Arial" w:hAnsi="Arial" w:cs="Arial"/>
          <w:bCs/>
          <w:sz w:val="20"/>
          <w:szCs w:val="20"/>
        </w:rPr>
        <w:t xml:space="preserve"> </w:t>
      </w:r>
      <w:r w:rsidRPr="00752FCC">
        <w:rPr>
          <w:rFonts w:ascii="Arial" w:eastAsia="Times New Roman" w:hAnsi="Arial" w:cs="Arial"/>
          <w:b/>
          <w:sz w:val="20"/>
          <w:szCs w:val="20"/>
          <w:lang w:eastAsia="ar-SA"/>
        </w:rPr>
        <w:t xml:space="preserve">v případě prodlení </w:t>
      </w:r>
      <w:r w:rsidRPr="00752FCC">
        <w:rPr>
          <w:rFonts w:ascii="Arial" w:eastAsia="Times New Roman" w:hAnsi="Arial" w:cs="Arial"/>
          <w:sz w:val="20"/>
          <w:szCs w:val="20"/>
          <w:lang w:eastAsia="ar-SA"/>
        </w:rPr>
        <w:t xml:space="preserve">ve výši </w:t>
      </w:r>
      <w:r w:rsidRPr="00752FCC">
        <w:rPr>
          <w:rFonts w:ascii="Arial" w:eastAsia="Times New Roman" w:hAnsi="Arial" w:cs="Arial"/>
          <w:b/>
          <w:sz w:val="20"/>
          <w:szCs w:val="20"/>
          <w:lang w:eastAsia="ar-SA"/>
        </w:rPr>
        <w:t>0,2</w:t>
      </w:r>
      <w:r w:rsidRPr="00752FCC">
        <w:rPr>
          <w:rFonts w:ascii="Arial" w:eastAsia="Times New Roman" w:hAnsi="Arial" w:cs="Arial"/>
          <w:b/>
          <w:snapToGrid w:val="0"/>
          <w:sz w:val="20"/>
          <w:szCs w:val="20"/>
          <w:lang w:eastAsia="ar-SA"/>
        </w:rPr>
        <w:t xml:space="preserve"> %</w:t>
      </w:r>
      <w:r w:rsidR="004121FE">
        <w:rPr>
          <w:rFonts w:ascii="Arial" w:eastAsia="Times New Roman" w:hAnsi="Arial" w:cs="Arial"/>
          <w:snapToGrid w:val="0"/>
          <w:sz w:val="20"/>
          <w:szCs w:val="20"/>
          <w:lang w:eastAsia="ar-SA"/>
        </w:rPr>
        <w:t xml:space="preserve"> z ceny D</w:t>
      </w:r>
      <w:r w:rsidRPr="00752FCC">
        <w:rPr>
          <w:rFonts w:ascii="Arial" w:eastAsia="Times New Roman" w:hAnsi="Arial" w:cs="Arial"/>
          <w:snapToGrid w:val="0"/>
          <w:sz w:val="20"/>
          <w:szCs w:val="20"/>
          <w:lang w:eastAsia="ar-SA"/>
        </w:rPr>
        <w:t>SP včetně DPH uvedené v </w:t>
      </w:r>
      <w:r w:rsidRPr="00752FCC">
        <w:rPr>
          <w:rFonts w:ascii="Arial" w:eastAsia="Times New Roman" w:hAnsi="Arial" w:cs="Arial"/>
          <w:b/>
          <w:snapToGrid w:val="0"/>
          <w:sz w:val="20"/>
          <w:szCs w:val="20"/>
          <w:lang w:eastAsia="ar-SA"/>
        </w:rPr>
        <w:t>příloze C1</w:t>
      </w:r>
      <w:r w:rsidRPr="00752FCC">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Zhotovitel je povinen zaplatit objednateli smluvní pokutu za prodlení s termínem odevzdání konceptu PDPS, d</w:t>
      </w:r>
      <w:r w:rsidRPr="00752FCC">
        <w:rPr>
          <w:rFonts w:ascii="Arial" w:hAnsi="Arial" w:cs="Arial"/>
          <w:bCs/>
          <w:sz w:val="20"/>
          <w:szCs w:val="20"/>
        </w:rPr>
        <w:t xml:space="preserve">okumentace </w:t>
      </w:r>
      <w:r w:rsidRPr="00752FCC">
        <w:rPr>
          <w:rFonts w:ascii="Arial" w:hAnsi="Arial" w:cs="Arial"/>
          <w:sz w:val="20"/>
          <w:szCs w:val="20"/>
          <w:lang w:eastAsia="cs-CZ"/>
        </w:rPr>
        <w:t>PDPS odsouhlasené objednatelem bez výhrad ve formě a v počtu sjednaném v této smlouvě</w:t>
      </w:r>
      <w:r w:rsidRPr="00752FCC">
        <w:rPr>
          <w:rFonts w:ascii="Arial" w:hAnsi="Arial" w:cs="Arial"/>
          <w:bCs/>
          <w:sz w:val="20"/>
          <w:szCs w:val="20"/>
        </w:rPr>
        <w:t xml:space="preserve"> </w:t>
      </w:r>
      <w:r w:rsidRPr="00752FCC">
        <w:rPr>
          <w:rFonts w:ascii="Arial" w:eastAsia="Times New Roman" w:hAnsi="Arial" w:cs="Arial"/>
          <w:b/>
          <w:sz w:val="20"/>
          <w:szCs w:val="20"/>
          <w:lang w:eastAsia="ar-SA"/>
        </w:rPr>
        <w:t xml:space="preserve">v případě prodlení </w:t>
      </w:r>
      <w:r w:rsidRPr="00752FCC">
        <w:rPr>
          <w:rFonts w:ascii="Arial" w:eastAsia="Times New Roman" w:hAnsi="Arial" w:cs="Arial"/>
          <w:sz w:val="20"/>
          <w:szCs w:val="20"/>
          <w:lang w:eastAsia="ar-SA"/>
        </w:rPr>
        <w:t xml:space="preserve">ve výši </w:t>
      </w:r>
      <w:r w:rsidRPr="00752FCC">
        <w:rPr>
          <w:rFonts w:ascii="Arial" w:eastAsia="Times New Roman" w:hAnsi="Arial" w:cs="Arial"/>
          <w:b/>
          <w:sz w:val="20"/>
          <w:szCs w:val="20"/>
          <w:lang w:eastAsia="ar-SA"/>
        </w:rPr>
        <w:t>0,2</w:t>
      </w:r>
      <w:r w:rsidRPr="00752FCC">
        <w:rPr>
          <w:rFonts w:ascii="Arial" w:eastAsia="Times New Roman" w:hAnsi="Arial" w:cs="Arial"/>
          <w:b/>
          <w:snapToGrid w:val="0"/>
          <w:sz w:val="20"/>
          <w:szCs w:val="20"/>
          <w:lang w:eastAsia="ar-SA"/>
        </w:rPr>
        <w:t xml:space="preserve"> %</w:t>
      </w:r>
      <w:r w:rsidRPr="00752FCC">
        <w:rPr>
          <w:rFonts w:ascii="Arial" w:eastAsia="Times New Roman" w:hAnsi="Arial" w:cs="Arial"/>
          <w:snapToGrid w:val="0"/>
          <w:sz w:val="20"/>
          <w:szCs w:val="20"/>
          <w:lang w:eastAsia="ar-SA"/>
        </w:rPr>
        <w:t xml:space="preserve"> z ceny PDPS včetně DPH uvedené v </w:t>
      </w:r>
      <w:r w:rsidRPr="00752FCC">
        <w:rPr>
          <w:rFonts w:ascii="Arial" w:eastAsia="Times New Roman" w:hAnsi="Arial" w:cs="Arial"/>
          <w:b/>
          <w:snapToGrid w:val="0"/>
          <w:sz w:val="20"/>
          <w:szCs w:val="20"/>
          <w:lang w:eastAsia="ar-SA"/>
        </w:rPr>
        <w:t>příloze C1</w:t>
      </w:r>
      <w:r w:rsidRPr="00752FCC">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 xml:space="preserve">Zhotovitel je povinen zaplatit objednateli smluvní pokutu za prodlení s termínem odstranění vad ve výši </w:t>
      </w:r>
      <w:r w:rsidRPr="00752FCC">
        <w:rPr>
          <w:rFonts w:ascii="Arial" w:eastAsia="Times New Roman" w:hAnsi="Arial" w:cs="Arial"/>
          <w:b/>
          <w:sz w:val="20"/>
          <w:szCs w:val="20"/>
          <w:lang w:eastAsia="ar-SA"/>
        </w:rPr>
        <w:t>0,2 %</w:t>
      </w:r>
      <w:r w:rsidRPr="00752FCC">
        <w:rPr>
          <w:rFonts w:ascii="Arial" w:eastAsia="Times New Roman" w:hAnsi="Arial" w:cs="Arial"/>
          <w:sz w:val="20"/>
          <w:szCs w:val="20"/>
          <w:lang w:eastAsia="ar-SA"/>
        </w:rPr>
        <w:t xml:space="preserve"> </w:t>
      </w:r>
      <w:r w:rsidRPr="00752FCC">
        <w:rPr>
          <w:rFonts w:ascii="Arial" w:eastAsia="Times New Roman" w:hAnsi="Arial" w:cs="Arial"/>
          <w:snapToGrid w:val="0"/>
          <w:sz w:val="20"/>
          <w:szCs w:val="20"/>
          <w:lang w:eastAsia="ar-SA"/>
        </w:rPr>
        <w:t>z ceny PD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752FCC">
        <w:rPr>
          <w:rFonts w:ascii="Arial" w:eastAsia="Times New Roman" w:hAnsi="Arial" w:cs="Arial"/>
          <w:sz w:val="20"/>
          <w:szCs w:val="20"/>
          <w:lang w:eastAsia="ar-SA"/>
        </w:rPr>
        <w:t xml:space="preserve">Zhotovitel je povinen uhradit objednateli smluvní  pokutu za početní chyby v soupise stavebních prací, dodávek a služeb s výkazem výměr, kterými dojde k vícepracím v průběhu realizaci stavby, a to ve výši </w:t>
      </w:r>
      <w:r w:rsidRPr="00752FCC">
        <w:rPr>
          <w:rFonts w:ascii="Arial" w:eastAsia="Times New Roman" w:hAnsi="Arial" w:cs="Arial"/>
          <w:b/>
          <w:sz w:val="20"/>
          <w:szCs w:val="20"/>
          <w:lang w:eastAsia="ar-SA"/>
        </w:rPr>
        <w:t>1 %</w:t>
      </w:r>
      <w:r w:rsidRPr="00752FCC">
        <w:rPr>
          <w:rFonts w:ascii="Arial" w:eastAsia="Times New Roman" w:hAnsi="Arial" w:cs="Arial"/>
          <w:sz w:val="20"/>
          <w:szCs w:val="20"/>
          <w:lang w:eastAsia="ar-SA"/>
        </w:rPr>
        <w:t xml:space="preserve"> z ceny </w:t>
      </w:r>
      <w:r w:rsidRPr="00752FCC">
        <w:rPr>
          <w:rFonts w:ascii="Arial" w:eastAsia="Times New Roman" w:hAnsi="Arial" w:cs="Arial"/>
          <w:snapToGrid w:val="0"/>
          <w:sz w:val="20"/>
          <w:szCs w:val="20"/>
          <w:lang w:eastAsia="ar-SA"/>
        </w:rPr>
        <w:t>PD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 a to</w:t>
      </w:r>
      <w:r w:rsidRPr="00752FCC">
        <w:rPr>
          <w:rFonts w:ascii="Arial" w:eastAsia="Times New Roman" w:hAnsi="Arial" w:cs="Arial"/>
          <w:sz w:val="20"/>
          <w:szCs w:val="20"/>
          <w:lang w:eastAsia="ar-SA"/>
        </w:rPr>
        <w:t xml:space="preserve"> za každý jednotlivý případ, nejvýše však do výše </w:t>
      </w:r>
      <w:r w:rsidRPr="00752FCC">
        <w:rPr>
          <w:rFonts w:ascii="Arial" w:eastAsia="Times New Roman" w:hAnsi="Arial" w:cs="Arial"/>
          <w:b/>
          <w:sz w:val="20"/>
          <w:szCs w:val="20"/>
          <w:lang w:eastAsia="ar-SA"/>
        </w:rPr>
        <w:t>20 %</w:t>
      </w:r>
      <w:r w:rsidRPr="00752FCC">
        <w:rPr>
          <w:rFonts w:ascii="Arial" w:eastAsia="Times New Roman" w:hAnsi="Arial" w:cs="Arial"/>
          <w:sz w:val="20"/>
          <w:szCs w:val="20"/>
          <w:lang w:eastAsia="ar-SA"/>
        </w:rPr>
        <w:t xml:space="preserve"> ceny PD</w:t>
      </w:r>
      <w:r w:rsidRPr="00752FCC">
        <w:rPr>
          <w:rFonts w:ascii="Arial" w:eastAsia="Times New Roman" w:hAnsi="Arial" w:cs="Arial"/>
          <w:snapToGrid w:val="0"/>
          <w:sz w:val="20"/>
          <w:szCs w:val="20"/>
          <w:lang w:eastAsia="ar-SA"/>
        </w:rPr>
        <w:t xml:space="preserve">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w:t>
      </w:r>
      <w:r w:rsidRPr="00752FCC">
        <w:rPr>
          <w:rFonts w:ascii="Arial" w:eastAsia="Times New Roman" w:hAnsi="Arial" w:cs="Arial"/>
          <w:sz w:val="20"/>
          <w:szCs w:val="20"/>
          <w:lang w:eastAsia="ar-SA"/>
        </w:rPr>
        <w:t xml:space="preserve"> v souhrnu za všechny takové případy. Jedním případem se rozumí i chyba ve více vzájemně provázaných položkách soupisu stavebních prací, dodávek a služeb s výkazem výměr.</w:t>
      </w:r>
    </w:p>
    <w:p w:rsidR="0002636F" w:rsidRPr="00135828" w:rsidRDefault="0002636F" w:rsidP="0002636F">
      <w:pPr>
        <w:widowControl w:val="0"/>
        <w:numPr>
          <w:ilvl w:val="0"/>
          <w:numId w:val="26"/>
        </w:numPr>
        <w:spacing w:after="120" w:line="240" w:lineRule="auto"/>
        <w:ind w:left="539" w:hanging="539"/>
        <w:jc w:val="both"/>
        <w:rPr>
          <w:rFonts w:ascii="Arial" w:hAnsi="Arial" w:cs="Arial"/>
          <w:sz w:val="20"/>
          <w:szCs w:val="20"/>
        </w:rPr>
      </w:pPr>
      <w:r w:rsidRPr="00752FCC">
        <w:rPr>
          <w:rFonts w:ascii="Arial" w:hAnsi="Arial" w:cs="Arial"/>
          <w:sz w:val="20"/>
          <w:szCs w:val="20"/>
        </w:rPr>
        <w:t xml:space="preserve">V případě zjištění neplnění některé z činností souvisejících s výkonem autorského dozoru, blíže specifikovaných </w:t>
      </w:r>
      <w:r w:rsidRPr="00752FCC">
        <w:rPr>
          <w:rFonts w:ascii="Arial" w:hAnsi="Arial" w:cs="Arial"/>
          <w:b/>
          <w:sz w:val="20"/>
          <w:szCs w:val="20"/>
        </w:rPr>
        <w:t>příloze A1 této smlouvy</w:t>
      </w:r>
      <w:r w:rsidRPr="00752FCC">
        <w:rPr>
          <w:rFonts w:ascii="Arial" w:hAnsi="Arial" w:cs="Arial"/>
          <w:sz w:val="20"/>
          <w:szCs w:val="20"/>
        </w:rPr>
        <w:t xml:space="preserve">, je zhotovitel povinen uhradit objednateli smluvní pokutu ve výši </w:t>
      </w:r>
      <w:r w:rsidRPr="00752FCC">
        <w:rPr>
          <w:rFonts w:ascii="Arial" w:hAnsi="Arial" w:cs="Arial"/>
          <w:b/>
          <w:sz w:val="20"/>
          <w:szCs w:val="20"/>
        </w:rPr>
        <w:t>3.000,-- Kč</w:t>
      </w:r>
      <w:r w:rsidRPr="00135828">
        <w:rPr>
          <w:rFonts w:ascii="Arial" w:hAnsi="Arial" w:cs="Arial"/>
          <w:sz w:val="20"/>
          <w:szCs w:val="20"/>
        </w:rPr>
        <w:t xml:space="preserve"> vč. DPH za každé zjištění. Tuto pokutu je možné ukládat opakovaně, dokud nedojde ke zjednání nápravy. </w:t>
      </w:r>
    </w:p>
    <w:p w:rsidR="0002636F" w:rsidRPr="00135828" w:rsidRDefault="0002636F" w:rsidP="0002636F">
      <w:pPr>
        <w:widowControl w:val="0"/>
        <w:numPr>
          <w:ilvl w:val="0"/>
          <w:numId w:val="26"/>
        </w:numPr>
        <w:spacing w:after="120" w:line="240" w:lineRule="auto"/>
        <w:ind w:left="539" w:hanging="539"/>
        <w:jc w:val="both"/>
        <w:rPr>
          <w:rFonts w:ascii="Arial" w:hAnsi="Arial" w:cs="Arial"/>
          <w:sz w:val="20"/>
          <w:szCs w:val="20"/>
        </w:rPr>
      </w:pPr>
      <w:r w:rsidRPr="00135828">
        <w:rPr>
          <w:rFonts w:ascii="Arial" w:hAnsi="Arial" w:cs="Arial"/>
          <w:sz w:val="20"/>
          <w:szCs w:val="20"/>
        </w:rPr>
        <w:t xml:space="preserve">V případě zjištění nepravdivých nebo zkreslených údajů v žádosti zhotovitele o stavění lhůty dle </w:t>
      </w:r>
      <w:r w:rsidRPr="00135828">
        <w:rPr>
          <w:rFonts w:ascii="Arial" w:hAnsi="Arial" w:cs="Arial"/>
          <w:b/>
          <w:sz w:val="20"/>
          <w:szCs w:val="20"/>
        </w:rPr>
        <w:t xml:space="preserve">odst. </w:t>
      </w:r>
      <w:proofErr w:type="gramStart"/>
      <w:r w:rsidRPr="00135828">
        <w:rPr>
          <w:rFonts w:ascii="Arial" w:hAnsi="Arial" w:cs="Arial"/>
          <w:b/>
          <w:sz w:val="20"/>
          <w:szCs w:val="20"/>
        </w:rPr>
        <w:t>3.3.</w:t>
      </w:r>
      <w:r w:rsidRPr="00135828">
        <w:rPr>
          <w:rFonts w:ascii="Arial" w:hAnsi="Arial" w:cs="Arial"/>
          <w:sz w:val="20"/>
          <w:szCs w:val="20"/>
        </w:rPr>
        <w:t xml:space="preserve"> je</w:t>
      </w:r>
      <w:proofErr w:type="gramEnd"/>
      <w:r w:rsidRPr="00135828">
        <w:rPr>
          <w:rFonts w:ascii="Arial" w:hAnsi="Arial" w:cs="Arial"/>
          <w:sz w:val="20"/>
          <w:szCs w:val="20"/>
        </w:rPr>
        <w:t xml:space="preserve"> zhotovitel povinen uhradit objednateli smluvní pokutu ve výši </w:t>
      </w:r>
      <w:r w:rsidRPr="00135828">
        <w:rPr>
          <w:rFonts w:ascii="Arial" w:hAnsi="Arial" w:cs="Arial"/>
          <w:b/>
          <w:sz w:val="20"/>
          <w:szCs w:val="20"/>
        </w:rPr>
        <w:t>10.000,-- Kč</w:t>
      </w:r>
      <w:r w:rsidRPr="00135828">
        <w:rPr>
          <w:rFonts w:ascii="Arial" w:hAnsi="Arial" w:cs="Arial"/>
          <w:sz w:val="20"/>
          <w:szCs w:val="20"/>
        </w:rPr>
        <w:t xml:space="preserve"> vč. DPH za každé zjištění. Tuto pokutu je možné ukládat opakovaně. </w:t>
      </w:r>
    </w:p>
    <w:p w:rsidR="0002636F" w:rsidRPr="00135828"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 xml:space="preserve">Objednatel je povinen zaplatit zhotoviteli úrok z prodlení v zákonné výši z fakturované částky za každý započatý den prodlení se zaplacením faktury. </w:t>
      </w:r>
    </w:p>
    <w:p w:rsidR="0002636F" w:rsidRPr="00135828"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Smluvní strany se dohodly, že ujednáním o smluvních pokutách není dotčeno právo na náhradu škody vzniklé z porušení povinnosti, ke kterému se smluvní pokuta vztahuje.</w:t>
      </w:r>
    </w:p>
    <w:p w:rsidR="0002636F" w:rsidRPr="00135828" w:rsidRDefault="0002636F" w:rsidP="000E2B38">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 xml:space="preserve">Strana povinná k uhrazení smluvní pokuty je povinna uhradit vyúčtované sankce nejpozději do 15 dnů ode dne obdržení příslušného vyúčtování. </w:t>
      </w:r>
    </w:p>
    <w:p w:rsidR="0002636F" w:rsidRPr="00135828" w:rsidRDefault="0002636F" w:rsidP="000E2B38">
      <w:pPr>
        <w:widowControl w:val="0"/>
        <w:numPr>
          <w:ilvl w:val="1"/>
          <w:numId w:val="0"/>
        </w:numPr>
        <w:spacing w:after="120" w:line="240" w:lineRule="auto"/>
        <w:ind w:left="578" w:right="-34" w:hanging="578"/>
        <w:jc w:val="center"/>
        <w:outlineLvl w:val="1"/>
        <w:rPr>
          <w:rFonts w:ascii="Arial" w:hAnsi="Arial" w:cs="Arial"/>
          <w:b/>
          <w:bCs/>
          <w:iCs/>
          <w:sz w:val="20"/>
          <w:szCs w:val="20"/>
          <w:lang w:eastAsia="ar-SA"/>
        </w:rPr>
      </w:pPr>
    </w:p>
    <w:p w:rsidR="0002636F" w:rsidRPr="00135828" w:rsidRDefault="0002636F" w:rsidP="000E2B38">
      <w:pPr>
        <w:widowControl w:val="0"/>
        <w:numPr>
          <w:ilvl w:val="1"/>
          <w:numId w:val="0"/>
        </w:numPr>
        <w:spacing w:after="120" w:line="240" w:lineRule="auto"/>
        <w:ind w:left="578" w:right="-34" w:hanging="578"/>
        <w:jc w:val="center"/>
        <w:outlineLvl w:val="1"/>
        <w:rPr>
          <w:rFonts w:ascii="Arial" w:hAnsi="Arial" w:cs="Arial"/>
          <w:b/>
          <w:bCs/>
          <w:iCs/>
          <w:sz w:val="20"/>
          <w:szCs w:val="20"/>
          <w:lang w:eastAsia="ar-SA"/>
        </w:rPr>
      </w:pPr>
      <w:r w:rsidRPr="00135828">
        <w:rPr>
          <w:rFonts w:ascii="Arial" w:hAnsi="Arial" w:cs="Arial"/>
          <w:b/>
          <w:bCs/>
          <w:iCs/>
          <w:sz w:val="20"/>
          <w:szCs w:val="20"/>
          <w:lang w:eastAsia="ar-SA"/>
        </w:rPr>
        <w:t>Článek 8</w:t>
      </w:r>
    </w:p>
    <w:p w:rsidR="0002636F" w:rsidRPr="008C013D" w:rsidRDefault="0002636F" w:rsidP="000E2B38">
      <w:pPr>
        <w:widowControl w:val="0"/>
        <w:numPr>
          <w:ilvl w:val="1"/>
          <w:numId w:val="0"/>
        </w:numPr>
        <w:tabs>
          <w:tab w:val="num" w:pos="576"/>
        </w:tabs>
        <w:spacing w:after="120" w:line="240" w:lineRule="auto"/>
        <w:ind w:left="576" w:right="-34" w:hanging="576"/>
        <w:jc w:val="center"/>
        <w:outlineLvl w:val="1"/>
        <w:rPr>
          <w:rFonts w:ascii="Arial" w:hAnsi="Arial" w:cs="Arial"/>
          <w:b/>
          <w:bCs/>
          <w:iCs/>
          <w:sz w:val="20"/>
          <w:szCs w:val="20"/>
          <w:lang w:eastAsia="ar-SA"/>
        </w:rPr>
      </w:pPr>
      <w:r w:rsidRPr="008C013D">
        <w:rPr>
          <w:rFonts w:ascii="Arial" w:hAnsi="Arial" w:cs="Arial"/>
          <w:b/>
          <w:bCs/>
          <w:iCs/>
          <w:sz w:val="20"/>
          <w:szCs w:val="20"/>
          <w:lang w:eastAsia="ar-SA"/>
        </w:rPr>
        <w:t>Další ujednání</w:t>
      </w:r>
    </w:p>
    <w:p w:rsidR="0002636F" w:rsidRPr="00431492"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431492">
        <w:rPr>
          <w:rFonts w:ascii="Arial" w:eastAsia="Times New Roman" w:hAnsi="Arial" w:cs="Arial"/>
          <w:sz w:val="20"/>
          <w:szCs w:val="20"/>
          <w:lang w:eastAsia="cs-CZ"/>
        </w:rPr>
        <w:t xml:space="preserve">Přerušení postupu prací z pokynu objednatele, případně vinou objednatele, bude mít za </w:t>
      </w:r>
      <w:r w:rsidRPr="00431492">
        <w:rPr>
          <w:rFonts w:ascii="Arial" w:eastAsia="Times New Roman" w:hAnsi="Arial" w:cs="Arial"/>
          <w:sz w:val="20"/>
          <w:szCs w:val="20"/>
          <w:lang w:eastAsia="cs-CZ"/>
        </w:rPr>
        <w:lastRenderedPageBreak/>
        <w:t>následek posun termínu plnění o dobu přerušení.</w:t>
      </w:r>
    </w:p>
    <w:p w:rsidR="0002636F" w:rsidRPr="00013CC6"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9E0256">
        <w:rPr>
          <w:rFonts w:ascii="Arial" w:eastAsia="Times New Roman" w:hAnsi="Arial" w:cs="Arial"/>
          <w:sz w:val="20"/>
          <w:szCs w:val="20"/>
          <w:lang w:eastAsia="cs-CZ"/>
        </w:rPr>
        <w:t xml:space="preserve">Zhotovitel se zavazuje spolupůsobit jako osoba povinná ve smyslu </w:t>
      </w:r>
      <w:r w:rsidRPr="009E0256">
        <w:rPr>
          <w:rFonts w:ascii="Arial" w:eastAsia="Times New Roman" w:hAnsi="Arial" w:cs="Arial"/>
          <w:b/>
          <w:sz w:val="20"/>
          <w:szCs w:val="20"/>
          <w:lang w:eastAsia="cs-CZ"/>
        </w:rPr>
        <w:t>§ 2</w:t>
      </w:r>
      <w:r w:rsidRPr="00774F11">
        <w:rPr>
          <w:rFonts w:ascii="Arial" w:eastAsia="Times New Roman" w:hAnsi="Arial" w:cs="Arial"/>
          <w:b/>
          <w:sz w:val="20"/>
          <w:szCs w:val="20"/>
          <w:lang w:eastAsia="cs-CZ"/>
        </w:rPr>
        <w:t xml:space="preserve"> písm. e) zákona č. 320/2001 Sb., o finanční kontrole ve veřejné správě </w:t>
      </w:r>
      <w:r w:rsidRPr="00774F11">
        <w:rPr>
          <w:rFonts w:ascii="Arial" w:hAnsi="Arial" w:cs="Arial"/>
          <w:b/>
          <w:sz w:val="20"/>
          <w:szCs w:val="20"/>
        </w:rPr>
        <w:t xml:space="preserve">a o změně některých zákonů (zákon o finanční kontrole) </w:t>
      </w:r>
      <w:r w:rsidRPr="00774F11">
        <w:rPr>
          <w:rFonts w:ascii="Arial" w:eastAsia="Times New Roman" w:hAnsi="Arial" w:cs="Arial"/>
          <w:b/>
          <w:sz w:val="20"/>
          <w:szCs w:val="20"/>
          <w:lang w:eastAsia="cs-CZ"/>
        </w:rPr>
        <w:t>v platném znění</w:t>
      </w:r>
      <w:r w:rsidRPr="00013CC6">
        <w:rPr>
          <w:rFonts w:ascii="Arial" w:eastAsia="Times New Roman" w:hAnsi="Arial" w:cs="Arial"/>
          <w:sz w:val="20"/>
          <w:szCs w:val="20"/>
          <w:lang w:eastAsia="cs-CZ"/>
        </w:rPr>
        <w:t>.</w:t>
      </w:r>
    </w:p>
    <w:p w:rsidR="0002636F" w:rsidRPr="00013CC6"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013CC6">
        <w:rPr>
          <w:rFonts w:ascii="Arial" w:eastAsia="Times New Roman" w:hAnsi="Arial" w:cs="Arial"/>
          <w:sz w:val="20"/>
          <w:szCs w:val="20"/>
          <w:lang w:eastAsia="cs-CZ"/>
        </w:rPr>
        <w:t>Veškerá rozhodnutí, která mají vliv na změnu ceny díla a na jeho základní parametry, budou předem projednány s objednatelem, nebo s jeho zástupcem.</w:t>
      </w:r>
    </w:p>
    <w:p w:rsidR="0002636F" w:rsidRPr="00810CA5"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10CA5">
        <w:rPr>
          <w:rFonts w:ascii="Arial" w:eastAsia="Times New Roman" w:hAnsi="Arial" w:cs="Arial"/>
          <w:sz w:val="20"/>
          <w:szCs w:val="20"/>
          <w:lang w:eastAsia="cs-CZ"/>
        </w:rPr>
        <w:t xml:space="preserve">Obě smluvní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rsidR="0002636F" w:rsidRPr="00752FCC"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10CA5">
        <w:rPr>
          <w:rFonts w:ascii="Arial" w:eastAsia="Times New Roman" w:hAnsi="Arial" w:cs="Arial"/>
          <w:sz w:val="20"/>
          <w:szCs w:val="20"/>
          <w:lang w:eastAsia="cs-CZ"/>
        </w:rPr>
        <w:t>Pokud objednatel zjistí, že zhotovitel provádí dílo v rozporu se</w:t>
      </w:r>
      <w:r w:rsidRPr="00752FCC">
        <w:rPr>
          <w:rFonts w:ascii="Arial" w:eastAsia="Times New Roman" w:hAnsi="Arial" w:cs="Arial"/>
          <w:sz w:val="20"/>
          <w:szCs w:val="20"/>
          <w:lang w:eastAsia="cs-CZ"/>
        </w:rPr>
        <w:t xml:space="preserve"> svými povinnostmi, je oprávněn dožadovat se toho, aby zhotovitel odstranil vzniklé vady a dílo prováděl řádným způsobem. Jestliže zhotovitel tak neučiní v poskytnuté přiměřené lhůtě a jeho postup by vedl k podstatnému porušení smlouvy, je objednatel oprávněn odstoupit od smlouvy.</w:t>
      </w:r>
    </w:p>
    <w:p w:rsidR="0002636F" w:rsidRPr="00135828"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752FCC">
        <w:rPr>
          <w:rFonts w:ascii="Arial" w:eastAsia="Times New Roman" w:hAnsi="Arial" w:cs="Arial"/>
          <w:sz w:val="20"/>
          <w:szCs w:val="20"/>
          <w:lang w:eastAsia="cs-CZ"/>
        </w:rPr>
        <w:t>Nebezpečí škody na zhotovovaném díle přechází na objednatele předáním díla. Vlastnické právo na zhotovované věci n</w:t>
      </w:r>
      <w:r w:rsidRPr="00135828">
        <w:rPr>
          <w:rFonts w:ascii="Arial" w:eastAsia="Times New Roman" w:hAnsi="Arial" w:cs="Arial"/>
          <w:sz w:val="20"/>
          <w:szCs w:val="20"/>
          <w:lang w:eastAsia="cs-CZ"/>
        </w:rPr>
        <w:t>abývá objednatel úplným zaplacením ceny za dílo.</w:t>
      </w:r>
    </w:p>
    <w:p w:rsidR="0002636F" w:rsidRPr="00135828"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 xml:space="preserve">V případě, že součástí díla bude nehmotný statek, jenž je předmětem úpravy </w:t>
      </w:r>
      <w:r w:rsidRPr="00135828">
        <w:rPr>
          <w:rFonts w:ascii="Arial" w:eastAsia="Times New Roman" w:hAnsi="Arial" w:cs="Arial"/>
          <w:b/>
          <w:sz w:val="20"/>
          <w:szCs w:val="20"/>
          <w:lang w:eastAsia="cs-CZ"/>
        </w:rPr>
        <w:t>OZ</w:t>
      </w:r>
      <w:r w:rsidRPr="00135828">
        <w:rPr>
          <w:rFonts w:ascii="Arial" w:eastAsia="Times New Roman" w:hAnsi="Arial" w:cs="Arial"/>
          <w:sz w:val="20"/>
          <w:szCs w:val="20"/>
          <w:lang w:eastAsia="cs-CZ"/>
        </w:rPr>
        <w:t xml:space="preserve"> a </w:t>
      </w:r>
      <w:r w:rsidRPr="00135828">
        <w:rPr>
          <w:rFonts w:ascii="Arial" w:eastAsia="Times New Roman" w:hAnsi="Arial" w:cs="Arial"/>
          <w:b/>
          <w:sz w:val="20"/>
          <w:szCs w:val="20"/>
          <w:lang w:eastAsia="cs-CZ"/>
        </w:rPr>
        <w:t>zákona č. 121/2000 Sb., o právu autorském, o právech souvisejících s právem autorským a o změně některých zákonů (autorský zákon)</w:t>
      </w:r>
      <w:r w:rsidRPr="00135828">
        <w:rPr>
          <w:rFonts w:ascii="Arial" w:eastAsia="Times New Roman" w:hAnsi="Arial" w:cs="Arial"/>
          <w:sz w:val="20"/>
          <w:szCs w:val="20"/>
          <w:lang w:eastAsia="cs-CZ"/>
        </w:rPr>
        <w:t>, ve znění pozdějších předpisů (dále jen „nehmotný statek“), udílí zhotovitel objednateli nevýhradní licenci k užití nehmotného statku na dobu neurčitou. Objednatel je oprávněn nehmotný statek užít všemi způsoby pouze pro naplnění účelu připravované akce, stavby. Odměna za užití nehmotného statku je již zahrnuta do ceny za dílo uvedené v </w:t>
      </w:r>
      <w:r w:rsidRPr="00135828">
        <w:rPr>
          <w:rFonts w:ascii="Arial" w:eastAsia="Times New Roman" w:hAnsi="Arial" w:cs="Arial"/>
          <w:b/>
          <w:sz w:val="20"/>
          <w:szCs w:val="20"/>
          <w:lang w:eastAsia="cs-CZ"/>
        </w:rPr>
        <w:t>článku 4</w:t>
      </w:r>
      <w:r w:rsidRPr="00135828">
        <w:rPr>
          <w:rFonts w:ascii="Arial" w:eastAsia="Times New Roman" w:hAnsi="Arial" w:cs="Arial"/>
          <w:sz w:val="20"/>
          <w:szCs w:val="20"/>
          <w:lang w:eastAsia="cs-CZ"/>
        </w:rPr>
        <w:t xml:space="preserve"> této smlouvy a zhotovitel není oprávněn požadovat jakoukoli další platbu za užívání díla.</w:t>
      </w:r>
    </w:p>
    <w:p w:rsidR="0002636F" w:rsidRPr="00135828" w:rsidRDefault="0002636F" w:rsidP="0002636F">
      <w:pPr>
        <w:widowControl w:val="0"/>
        <w:numPr>
          <w:ilvl w:val="0"/>
          <w:numId w:val="24"/>
        </w:numPr>
        <w:tabs>
          <w:tab w:val="left" w:pos="567"/>
        </w:tabs>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135828">
        <w:rPr>
          <w:rFonts w:ascii="Arial" w:eastAsia="Times New Roman" w:hAnsi="Arial" w:cs="Arial"/>
          <w:sz w:val="20"/>
          <w:szCs w:val="20"/>
          <w:lang w:eastAsia="cs-CZ"/>
        </w:rPr>
        <w:t>Zhotovitel a jeho poddodavatelé jsou po celou dobu trvání smlouvy v rámci realizace díla až do jeho ukončení povinni splňovat všechny kvalifikační předpoklady bezprostředně související s předmětem plnění díla, které byly prokázány v předchozím poptávkovém řízení, na základě něhož byla se zhotovitelem, jakožto vybraným dodavatelem uzavřena příslušná smlouva na předmět plnění veřejné zakázky.</w:t>
      </w:r>
    </w:p>
    <w:p w:rsidR="0002636F" w:rsidRPr="00135828" w:rsidRDefault="0002636F" w:rsidP="0002636F">
      <w:pPr>
        <w:widowControl w:val="0"/>
        <w:numPr>
          <w:ilvl w:val="0"/>
          <w:numId w:val="24"/>
        </w:numPr>
        <w:spacing w:after="120" w:line="240" w:lineRule="auto"/>
        <w:ind w:left="567" w:hanging="567"/>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Dojde-li v průběhu účinnosti této smlouvy na straně zhotovitele ke změně kvalifikačních předpokladů, je zhotovitel povinen tuto skutečnost oznámit objednateli do 10 pracovních dnů ode dne kdy se o takové skutečnosti dověděl a ve lhůtě dalších 10 pracovních dnů ode dne oznámení této skutečnosti objednateli je povinen prokázat předložením příslušného dokladu v originále nebo úředně ověřené kopii splnění kvalifikačních předpokladů.</w:t>
      </w:r>
    </w:p>
    <w:p w:rsidR="0002636F" w:rsidRPr="008C013D" w:rsidRDefault="0002636F" w:rsidP="0002636F">
      <w:pPr>
        <w:widowControl w:val="0"/>
        <w:numPr>
          <w:ilvl w:val="0"/>
          <w:numId w:val="24"/>
        </w:numPr>
        <w:spacing w:after="120" w:line="240" w:lineRule="auto"/>
        <w:ind w:left="567" w:hanging="567"/>
        <w:jc w:val="both"/>
        <w:rPr>
          <w:rFonts w:ascii="Arial" w:eastAsia="Times New Roman" w:hAnsi="Arial" w:cs="Arial"/>
          <w:sz w:val="20"/>
          <w:szCs w:val="20"/>
          <w:lang w:eastAsia="ar-SA"/>
        </w:rPr>
      </w:pPr>
      <w:r w:rsidRPr="00135828">
        <w:rPr>
          <w:rFonts w:ascii="Arial" w:eastAsia="Times New Roman" w:hAnsi="Arial" w:cs="Arial"/>
          <w:b/>
          <w:sz w:val="20"/>
          <w:szCs w:val="20"/>
          <w:lang w:eastAsia="ar-SA"/>
        </w:rPr>
        <w:t>Zhotovitel je povinen mít</w:t>
      </w:r>
      <w:r w:rsidRPr="00135828">
        <w:rPr>
          <w:rFonts w:ascii="Arial" w:eastAsia="Times New Roman" w:hAnsi="Arial" w:cs="Arial"/>
          <w:sz w:val="20"/>
          <w:szCs w:val="20"/>
          <w:lang w:eastAsia="ar-SA"/>
        </w:rPr>
        <w:t xml:space="preserve"> po celou dobu trvání této smlouvy </w:t>
      </w:r>
      <w:r w:rsidRPr="00135828">
        <w:rPr>
          <w:rFonts w:ascii="Arial" w:eastAsia="Times New Roman" w:hAnsi="Arial" w:cs="Arial"/>
          <w:b/>
          <w:sz w:val="20"/>
          <w:szCs w:val="20"/>
          <w:lang w:eastAsia="ar-SA"/>
        </w:rPr>
        <w:t>sjednáno platné pojištění odpovědnosti za škodu způsobenou třetí osobě</w:t>
      </w:r>
      <w:r>
        <w:rPr>
          <w:rFonts w:ascii="Arial" w:eastAsia="Times New Roman" w:hAnsi="Arial" w:cs="Arial"/>
          <w:sz w:val="20"/>
          <w:szCs w:val="20"/>
          <w:lang w:eastAsia="ar-SA"/>
        </w:rPr>
        <w:t xml:space="preserve"> s limitem pojistného plnění</w:t>
      </w:r>
      <w:r w:rsidRPr="008C013D">
        <w:rPr>
          <w:rFonts w:ascii="Arial" w:eastAsia="Times New Roman" w:hAnsi="Arial" w:cs="Arial"/>
          <w:b/>
          <w:sz w:val="20"/>
          <w:szCs w:val="20"/>
          <w:lang w:eastAsia="ar-SA"/>
        </w:rPr>
        <w:t xml:space="preserve"> </w:t>
      </w:r>
      <w:r>
        <w:rPr>
          <w:rFonts w:ascii="Arial" w:hAnsi="Arial" w:cs="Arial"/>
          <w:sz w:val="20"/>
          <w:szCs w:val="20"/>
        </w:rPr>
        <w:t>minimálně v </w:t>
      </w:r>
      <w:r w:rsidRPr="00013CC6">
        <w:rPr>
          <w:rFonts w:ascii="Arial" w:hAnsi="Arial" w:cs="Arial"/>
          <w:b/>
          <w:sz w:val="20"/>
          <w:szCs w:val="20"/>
        </w:rPr>
        <w:t>součtu</w:t>
      </w:r>
      <w:r w:rsidRPr="00013CC6">
        <w:rPr>
          <w:rFonts w:ascii="Arial" w:hAnsi="Arial" w:cs="Arial"/>
          <w:sz w:val="20"/>
          <w:szCs w:val="20"/>
        </w:rPr>
        <w:t xml:space="preserve"> nabídkových cen za zpracování kompletní projektové dokumentace a za výkon autorského dozoru v Kč vč. DPH, uvedených v příloze C1 této smlouvy</w:t>
      </w:r>
      <w:r w:rsidRPr="008C013D">
        <w:rPr>
          <w:rFonts w:ascii="Arial" w:eastAsia="Times New Roman" w:hAnsi="Arial" w:cs="Arial"/>
          <w:sz w:val="20"/>
          <w:szCs w:val="20"/>
          <w:lang w:eastAsia="ar-SA"/>
        </w:rPr>
        <w:t>. Za účelem prokázání splnění tohoto požadavku je zhotovitel povinen doložit objednateli do 3 pracovních dnů od doručení výzvy doklad osvědčující uzavření pojistné smlouvy v požadovaném rozsahu.</w:t>
      </w:r>
    </w:p>
    <w:p w:rsidR="0002636F" w:rsidRPr="00431492"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cs-CZ"/>
        </w:rPr>
      </w:pPr>
    </w:p>
    <w:p w:rsidR="0002636F" w:rsidRPr="009E0256"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sz w:val="20"/>
          <w:szCs w:val="20"/>
          <w:lang w:eastAsia="ar-SA"/>
        </w:rPr>
      </w:pPr>
      <w:r w:rsidRPr="009E0256">
        <w:rPr>
          <w:rFonts w:ascii="Arial" w:hAnsi="Arial" w:cs="Arial"/>
          <w:b/>
          <w:bCs/>
          <w:iCs/>
          <w:sz w:val="20"/>
          <w:szCs w:val="20"/>
          <w:lang w:eastAsia="ar-SA"/>
        </w:rPr>
        <w:t>Článek 9</w:t>
      </w:r>
    </w:p>
    <w:p w:rsidR="0002636F" w:rsidRPr="00774F11"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sz w:val="20"/>
          <w:szCs w:val="20"/>
          <w:lang w:eastAsia="ar-SA"/>
        </w:rPr>
      </w:pPr>
      <w:r w:rsidRPr="00774F11">
        <w:rPr>
          <w:rFonts w:ascii="Arial" w:hAnsi="Arial" w:cs="Arial"/>
          <w:b/>
          <w:bCs/>
          <w:iCs/>
          <w:sz w:val="20"/>
          <w:szCs w:val="20"/>
          <w:lang w:eastAsia="ar-SA"/>
        </w:rPr>
        <w:t>Zvláštní ujednání</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objednatel uzavřel smlouvu, a že se zejména ve vztahu k ostatním účastníkům nedopustil žádného jednání narušujícího hospodářskou soutěž. </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 xml:space="preserve">Zhotovitel prohlašuje, že i při plnění svého závazku bude respektovat obecně závazné předpisy a dodržovat zákaz jakékoli diskriminace zaměstnanců, zajistí rovné zacházení se zaměstnanci </w:t>
      </w:r>
      <w:r w:rsidRPr="00774F11">
        <w:rPr>
          <w:rFonts w:ascii="Arial" w:eastAsia="Times New Roman" w:hAnsi="Arial" w:cs="Arial"/>
          <w:sz w:val="20"/>
          <w:szCs w:val="20"/>
          <w:lang w:eastAsia="ar-SA"/>
        </w:rPr>
        <w:lastRenderedPageBreak/>
        <w:t>a neumožní výkon nelegální práce.</w:t>
      </w:r>
    </w:p>
    <w:p w:rsidR="0002636F" w:rsidRPr="00013CC6"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Kterákoli ze smluvních stran může odstoupit od této smlouvy, poruší-li druhá strana podstatným způsobem své smluvní povi</w:t>
      </w:r>
      <w:r w:rsidRPr="00013CC6">
        <w:rPr>
          <w:rFonts w:ascii="Arial" w:eastAsia="Times New Roman" w:hAnsi="Arial" w:cs="Arial"/>
          <w:sz w:val="20"/>
          <w:szCs w:val="20"/>
          <w:lang w:eastAsia="ar-SA"/>
        </w:rPr>
        <w:t>nnosti, přestože byla na tuto skutečnost prokazatelným způsobem (doporučeným dopisem) upozorněna.</w:t>
      </w:r>
    </w:p>
    <w:p w:rsidR="0002636F" w:rsidRPr="00013CC6"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w:t>
      </w:r>
      <w:r>
        <w:rPr>
          <w:rFonts w:ascii="Arial" w:eastAsia="Times New Roman" w:hAnsi="Arial" w:cs="Arial"/>
          <w:sz w:val="20"/>
          <w:szCs w:val="20"/>
          <w:lang w:eastAsia="ar-SA"/>
        </w:rPr>
        <w:t>plní. V </w:t>
      </w:r>
      <w:r w:rsidRPr="00013CC6">
        <w:rPr>
          <w:rFonts w:ascii="Arial" w:eastAsia="Times New Roman" w:hAnsi="Arial" w:cs="Arial"/>
          <w:sz w:val="20"/>
          <w:szCs w:val="20"/>
          <w:lang w:eastAsia="ar-SA"/>
        </w:rPr>
        <w:t>takovém případě může dotčená smluvní strana odstoupit od smlouvy i před uplynutím lhůty dodatečného plnění, poté, co prohlášení druhé smluvní strany obdržela.</w:t>
      </w:r>
    </w:p>
    <w:p w:rsidR="0002636F" w:rsidRPr="00013CC6"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Objednatel má dále právo bez předchozího písemného upozornění od smlouvy odstoupit:</w:t>
      </w:r>
    </w:p>
    <w:p w:rsidR="0002636F" w:rsidRPr="00810CA5"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810CA5">
        <w:rPr>
          <w:rFonts w:ascii="Arial" w:eastAsia="Times New Roman" w:hAnsi="Arial" w:cs="Arial"/>
          <w:sz w:val="20"/>
          <w:szCs w:val="20"/>
          <w:lang w:eastAsia="ar-SA"/>
        </w:rPr>
        <w:t>při prodlení s předáním díla ze strany zhotovitele po dobu delší než 30 kalendářních dnů; a nebo</w:t>
      </w:r>
    </w:p>
    <w:p w:rsidR="0002636F" w:rsidRPr="00810CA5"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810CA5">
        <w:rPr>
          <w:rFonts w:ascii="Arial" w:eastAsia="Times New Roman" w:hAnsi="Arial" w:cs="Arial"/>
          <w:sz w:val="20"/>
          <w:szCs w:val="20"/>
          <w:lang w:eastAsia="ar-SA"/>
        </w:rPr>
        <w:t>při zjištění, že dílo neodpovídají požadavkům objednatele stanoveným v zadávací dokumentaci; a nebo</w:t>
      </w:r>
    </w:p>
    <w:p w:rsidR="0002636F" w:rsidRPr="00752FCC"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752FCC">
        <w:rPr>
          <w:rFonts w:ascii="Arial" w:eastAsia="Times New Roman" w:hAnsi="Arial" w:cs="Arial"/>
          <w:sz w:val="20"/>
          <w:szCs w:val="20"/>
          <w:lang w:eastAsia="ar-SA"/>
        </w:rPr>
        <w:t xml:space="preserve">v případě, že zhotovitel uvedl ve své nabídce podané v předchozím zadávacím řízení informace nebo doklady, které neodpovídají skutečnosti a měly nebo mohly mít vliv na výsledek zadávacího řízení; a </w:t>
      </w:r>
    </w:p>
    <w:p w:rsidR="0002636F" w:rsidRPr="00135828"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752FCC">
        <w:rPr>
          <w:rFonts w:ascii="Arial" w:eastAsia="Times New Roman" w:hAnsi="Arial" w:cs="Arial"/>
          <w:sz w:val="20"/>
          <w:szCs w:val="20"/>
          <w:lang w:eastAsia="ar-SA"/>
        </w:rPr>
        <w:t>bude-li zahájeno insolvenční řízení dle zákona č. 182/2006 Sb., o úpadku a způsobech jeho řešení</w:t>
      </w:r>
      <w:r w:rsidRPr="00135828">
        <w:rPr>
          <w:rFonts w:ascii="Arial" w:eastAsia="Times New Roman" w:hAnsi="Arial" w:cs="Arial"/>
          <w:sz w:val="20"/>
          <w:szCs w:val="20"/>
          <w:lang w:eastAsia="ar-SA"/>
        </w:rPr>
        <w:t xml:space="preserve"> </w:t>
      </w:r>
      <w:r w:rsidRPr="00135828">
        <w:rPr>
          <w:rFonts w:ascii="Arial" w:hAnsi="Arial" w:cs="Arial"/>
          <w:snapToGrid w:val="0"/>
          <w:sz w:val="20"/>
          <w:szCs w:val="20"/>
        </w:rPr>
        <w:t>(insolvenční zákon)“</w:t>
      </w:r>
      <w:r w:rsidRPr="00135828">
        <w:rPr>
          <w:rFonts w:ascii="Arial" w:eastAsia="Times New Roman" w:hAnsi="Arial" w:cs="Arial"/>
          <w:sz w:val="20"/>
          <w:szCs w:val="20"/>
          <w:lang w:eastAsia="ar-SA"/>
        </w:rPr>
        <w:t>, v platném znění, jehož předmětem bude úpadek nebo hrozící úpadek zhotovitele, zhotovitel je povinen tuto skutečnost oznámit neprodleně objednateli.</w:t>
      </w:r>
    </w:p>
    <w:p w:rsidR="0002636F" w:rsidRPr="00135828"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 xml:space="preserve">Objednatel má nárok na uplatnění náhrady škody v případě, že zhotovitel dílo řádně nedokončí. Náhrada škody bude vypočítána tak, že objednatel provede nové (poptávkové) zadávací řízení na nového zhotovitele, který dokončí rozpracované dílo. Pro tyto účely budou předmětem veřejné zakázky ty části díla, které nebyly zhotovitelem doposud realizovány. Objednatel porovná (případně může porovnání provést třetí osoba zmocněná objednatelem) cenovou nabídku zhotovitele a cenovou nabídku nového zhotovitele (účastníka, jehož nabídka bude v novém zadávacím řízení vybrána jako nejvýhodnější) a částka, o kterou případně přesáhne nová cenová nabídka cenovou nabídku zhotovitele, bude společně s náklady spojenými s realizací nového zadávacího řízení vyčíslením škody, která byla objednateli způsobena. Dnem uplatnění náhrady škody, a tím i dnem splatnosti, je den doručení vyčíslení způsobené škody zhotoviteli. </w:t>
      </w:r>
    </w:p>
    <w:p w:rsidR="0002636F" w:rsidRPr="00135828"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Objednatel je oprávněn splatnou škodu započíst oproti splatným pohledávkám zhotovitele u objednatele, s čímž zhotovitel vyslovuje souhlas. Objednatel je povinen zaslat zhotoviteli písemné sdělení o vzájemném započtení splatných pohledávek.</w:t>
      </w:r>
    </w:p>
    <w:p w:rsidR="0002636F" w:rsidRPr="008C013D"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hAnsi="Arial" w:cs="Arial"/>
          <w:sz w:val="20"/>
          <w:szCs w:val="20"/>
        </w:rPr>
        <w:t>Zhotovitel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r w:rsidRPr="00013CC6">
        <w:rPr>
          <w:rFonts w:ascii="Arial" w:hAnsi="Arial" w:cs="Arial"/>
          <w:sz w:val="20"/>
          <w:szCs w:val="20"/>
        </w:rPr>
        <w:t>.</w:t>
      </w:r>
    </w:p>
    <w:p w:rsidR="0002636F" w:rsidRPr="008C013D"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C013D">
        <w:rPr>
          <w:rFonts w:ascii="Arial" w:hAnsi="Arial" w:cs="Arial"/>
          <w:sz w:val="20"/>
          <w:szCs w:val="20"/>
        </w:rPr>
        <w:t>Zhotovitel se zavazuje v rámci plnění této smlouvy nevyužívat v rozsahu vyšším než 10% ceny poddodavatele, který je:</w:t>
      </w:r>
    </w:p>
    <w:p w:rsidR="0002636F" w:rsidRPr="00126983"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126983">
        <w:rPr>
          <w:rFonts w:ascii="Arial" w:eastAsia="Times New Roman" w:hAnsi="Arial" w:cs="Arial"/>
          <w:sz w:val="20"/>
          <w:szCs w:val="20"/>
          <w:lang w:eastAsia="cs-CZ"/>
        </w:rPr>
        <w:t>fyzickou či právnickou osobou nebo subjektem či orgánem se sídlem v Rusku,</w:t>
      </w:r>
    </w:p>
    <w:p w:rsidR="0002636F" w:rsidRPr="009E0256"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9E0256">
        <w:rPr>
          <w:rFonts w:ascii="Arial" w:eastAsia="Times New Roman" w:hAnsi="Arial" w:cs="Arial"/>
          <w:sz w:val="20"/>
          <w:szCs w:val="20"/>
          <w:lang w:eastAsia="cs-CZ"/>
        </w:rPr>
        <w:t>právnickou osobou, subjektem nebo orgánem, který je z více než 50 % přímo či n</w:t>
      </w:r>
      <w:r>
        <w:rPr>
          <w:rFonts w:ascii="Arial" w:eastAsia="Times New Roman" w:hAnsi="Arial" w:cs="Arial"/>
          <w:sz w:val="20"/>
          <w:szCs w:val="20"/>
          <w:lang w:eastAsia="cs-CZ"/>
        </w:rPr>
        <w:t>epřímo</w:t>
      </w:r>
      <w:r w:rsidRPr="009E0256">
        <w:rPr>
          <w:rFonts w:ascii="Arial" w:eastAsia="Times New Roman" w:hAnsi="Arial" w:cs="Arial"/>
          <w:sz w:val="20"/>
          <w:szCs w:val="20"/>
          <w:lang w:eastAsia="cs-CZ"/>
        </w:rPr>
        <w:t xml:space="preserve"> vlastněn některým ze subjektů uvedených v písmeni a) tohoto odstavce, nebo</w:t>
      </w:r>
    </w:p>
    <w:p w:rsidR="0002636F" w:rsidRPr="00774F11"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774F11">
        <w:rPr>
          <w:rFonts w:ascii="Arial" w:eastAsia="Times New Roman" w:hAnsi="Arial" w:cs="Arial"/>
          <w:sz w:val="20"/>
          <w:szCs w:val="20"/>
          <w:lang w:eastAsia="cs-CZ"/>
        </w:rPr>
        <w:t>fyzickou nebo právnickou osobou, subjektem nebo orgánem, který jedná jménem nebo na pokyn některého ze subjektů uvedených v písmeni a) nebo b) tohoto odstavce</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774F11">
        <w:rPr>
          <w:rFonts w:ascii="Arial" w:hAnsi="Arial" w:cs="Arial"/>
          <w:sz w:val="20"/>
          <w:szCs w:val="20"/>
        </w:rPr>
        <w:t xml:space="preserve">Objednatel je oprávněn od smlouvy odstoupit v případě, kdy Zhotovitel nesplní povinnost uvedenou v odst. </w:t>
      </w:r>
      <w:proofErr w:type="gramStart"/>
      <w:r w:rsidRPr="00774F11">
        <w:rPr>
          <w:rFonts w:ascii="Arial" w:hAnsi="Arial" w:cs="Arial"/>
          <w:sz w:val="20"/>
          <w:szCs w:val="20"/>
        </w:rPr>
        <w:t>9.6</w:t>
      </w:r>
      <w:proofErr w:type="gramEnd"/>
      <w:r w:rsidRPr="00774F11">
        <w:rPr>
          <w:rFonts w:ascii="Arial" w:hAnsi="Arial" w:cs="Arial"/>
          <w:sz w:val="20"/>
          <w:szCs w:val="20"/>
        </w:rPr>
        <w:t>. a 9.7. této smlouvy.</w:t>
      </w:r>
    </w:p>
    <w:p w:rsidR="0002636F" w:rsidRPr="00774F11" w:rsidRDefault="0002636F" w:rsidP="0002636F">
      <w:pPr>
        <w:widowControl w:val="0"/>
        <w:spacing w:after="120" w:line="240" w:lineRule="auto"/>
        <w:rPr>
          <w:rFonts w:ascii="Arial" w:hAnsi="Arial" w:cs="Arial"/>
          <w:b/>
          <w:sz w:val="20"/>
          <w:szCs w:val="20"/>
          <w:lang w:eastAsia="ar-SA"/>
        </w:rPr>
      </w:pPr>
    </w:p>
    <w:p w:rsidR="0002636F" w:rsidRPr="00013CC6" w:rsidRDefault="0002636F" w:rsidP="0002636F">
      <w:pPr>
        <w:widowControl w:val="0"/>
        <w:spacing w:after="120" w:line="240" w:lineRule="auto"/>
        <w:jc w:val="center"/>
        <w:rPr>
          <w:rFonts w:ascii="Arial" w:hAnsi="Arial" w:cs="Arial"/>
          <w:b/>
          <w:sz w:val="20"/>
          <w:szCs w:val="20"/>
          <w:lang w:eastAsia="ar-SA"/>
        </w:rPr>
      </w:pPr>
      <w:r w:rsidRPr="00774F11">
        <w:rPr>
          <w:rFonts w:ascii="Arial" w:hAnsi="Arial" w:cs="Arial"/>
          <w:b/>
          <w:sz w:val="20"/>
          <w:szCs w:val="20"/>
          <w:lang w:eastAsia="ar-SA"/>
        </w:rPr>
        <w:lastRenderedPageBreak/>
        <w:t>Článek 10</w:t>
      </w:r>
    </w:p>
    <w:p w:rsidR="0002636F" w:rsidRPr="00013CC6" w:rsidRDefault="0002636F" w:rsidP="0002636F">
      <w:pPr>
        <w:pStyle w:val="Nadpis2"/>
        <w:keepNext w:val="0"/>
        <w:widowControl w:val="0"/>
        <w:numPr>
          <w:ilvl w:val="0"/>
          <w:numId w:val="0"/>
        </w:numPr>
        <w:suppressAutoHyphens w:val="0"/>
        <w:spacing w:after="240"/>
        <w:ind w:left="578" w:hanging="578"/>
        <w:rPr>
          <w:rFonts w:ascii="Arial" w:hAnsi="Arial" w:cs="Arial"/>
          <w:sz w:val="20"/>
          <w:szCs w:val="20"/>
        </w:rPr>
      </w:pPr>
      <w:r w:rsidRPr="00013CC6">
        <w:rPr>
          <w:rFonts w:ascii="Arial" w:hAnsi="Arial" w:cs="Arial"/>
          <w:sz w:val="20"/>
          <w:szCs w:val="20"/>
        </w:rPr>
        <w:t>Platnost a účinnost smlouvy</w:t>
      </w: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Tato Smlouva o dílo je vyhotovena v elektronické podobě, přičemž obě smluvní strany obdrží její elektronický originál.</w:t>
      </w:r>
    </w:p>
    <w:p w:rsidR="0002636F" w:rsidRPr="00013CC6" w:rsidRDefault="0002636F" w:rsidP="0002636F">
      <w:pPr>
        <w:pStyle w:val="Zkladntextodsazen21"/>
        <w:widowControl w:val="0"/>
        <w:suppressAutoHyphens w:val="0"/>
        <w:ind w:firstLine="0"/>
        <w:rPr>
          <w:rFonts w:ascii="Arial" w:hAnsi="Arial" w:cs="Arial"/>
          <w:sz w:val="20"/>
        </w:rPr>
      </w:pP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 xml:space="preserve">Smlouva je </w:t>
      </w:r>
      <w:r w:rsidRPr="00013CC6">
        <w:rPr>
          <w:rFonts w:ascii="Arial" w:hAnsi="Arial" w:cs="Arial"/>
          <w:b/>
          <w:sz w:val="20"/>
          <w:szCs w:val="20"/>
          <w:u w:val="single"/>
        </w:rPr>
        <w:t>platná</w:t>
      </w:r>
      <w:r w:rsidRPr="00013CC6">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02636F" w:rsidRPr="00013CC6" w:rsidRDefault="0002636F" w:rsidP="0002636F">
      <w:pPr>
        <w:pStyle w:val="Zkladntextodsazen21"/>
        <w:widowControl w:val="0"/>
        <w:suppressAutoHyphens w:val="0"/>
        <w:ind w:firstLine="0"/>
        <w:rPr>
          <w:rFonts w:ascii="Arial" w:hAnsi="Arial" w:cs="Arial"/>
          <w:sz w:val="20"/>
        </w:rPr>
      </w:pP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 xml:space="preserve">Smlouva je </w:t>
      </w:r>
      <w:r w:rsidRPr="00013CC6">
        <w:rPr>
          <w:rFonts w:ascii="Arial" w:hAnsi="Arial" w:cs="Arial"/>
          <w:b/>
          <w:sz w:val="20"/>
          <w:szCs w:val="20"/>
          <w:u w:val="single"/>
        </w:rPr>
        <w:t>účinná</w:t>
      </w:r>
      <w:r w:rsidRPr="00013CC6">
        <w:rPr>
          <w:rFonts w:ascii="Arial" w:hAnsi="Arial" w:cs="Arial"/>
          <w:sz w:val="20"/>
          <w:szCs w:val="20"/>
        </w:rPr>
        <w:t xml:space="preserve"> dnem jejího uveřejnění v registru smluv. </w:t>
      </w:r>
    </w:p>
    <w:p w:rsidR="0002636F" w:rsidRPr="00013CC6" w:rsidRDefault="0002636F" w:rsidP="0002636F">
      <w:pPr>
        <w:widowControl w:val="0"/>
        <w:spacing w:after="120" w:line="240" w:lineRule="auto"/>
        <w:jc w:val="center"/>
        <w:rPr>
          <w:rFonts w:ascii="Arial" w:hAnsi="Arial" w:cs="Arial"/>
          <w:b/>
          <w:sz w:val="20"/>
          <w:szCs w:val="20"/>
          <w:lang w:eastAsia="ar-SA"/>
        </w:rPr>
      </w:pPr>
    </w:p>
    <w:p w:rsidR="0002636F" w:rsidRPr="00013CC6" w:rsidRDefault="0002636F" w:rsidP="0002636F">
      <w:pPr>
        <w:widowControl w:val="0"/>
        <w:spacing w:after="120" w:line="240" w:lineRule="auto"/>
        <w:jc w:val="center"/>
        <w:rPr>
          <w:rFonts w:ascii="Arial" w:hAnsi="Arial" w:cs="Arial"/>
          <w:b/>
          <w:sz w:val="20"/>
          <w:szCs w:val="20"/>
          <w:lang w:eastAsia="ar-SA"/>
        </w:rPr>
      </w:pPr>
      <w:r w:rsidRPr="00013CC6">
        <w:rPr>
          <w:rFonts w:ascii="Arial" w:hAnsi="Arial" w:cs="Arial"/>
          <w:b/>
          <w:sz w:val="20"/>
          <w:szCs w:val="20"/>
          <w:lang w:eastAsia="ar-SA"/>
        </w:rPr>
        <w:t>Článek 11</w:t>
      </w:r>
    </w:p>
    <w:p w:rsidR="0002636F" w:rsidRPr="00810CA5" w:rsidRDefault="0002636F" w:rsidP="0002636F">
      <w:pPr>
        <w:widowControl w:val="0"/>
        <w:spacing w:after="120" w:line="240" w:lineRule="auto"/>
        <w:jc w:val="center"/>
        <w:rPr>
          <w:rFonts w:ascii="Arial" w:hAnsi="Arial" w:cs="Arial"/>
          <w:b/>
          <w:sz w:val="20"/>
          <w:szCs w:val="20"/>
          <w:lang w:eastAsia="ar-SA"/>
        </w:rPr>
      </w:pPr>
      <w:r w:rsidRPr="00810CA5">
        <w:rPr>
          <w:rFonts w:ascii="Arial" w:hAnsi="Arial" w:cs="Arial"/>
          <w:b/>
          <w:sz w:val="20"/>
          <w:szCs w:val="20"/>
          <w:lang w:eastAsia="ar-SA"/>
        </w:rPr>
        <w:t>Závěrečná ujednání</w:t>
      </w:r>
    </w:p>
    <w:p w:rsidR="0002636F" w:rsidRPr="00810CA5" w:rsidRDefault="0002636F" w:rsidP="0002636F">
      <w:pPr>
        <w:pStyle w:val="Zkladntextodsazen21"/>
        <w:widowControl w:val="0"/>
        <w:numPr>
          <w:ilvl w:val="0"/>
          <w:numId w:val="38"/>
        </w:numPr>
        <w:suppressAutoHyphens w:val="0"/>
        <w:ind w:left="567" w:hanging="567"/>
        <w:rPr>
          <w:rFonts w:ascii="Arial" w:hAnsi="Arial" w:cs="Arial"/>
          <w:sz w:val="20"/>
          <w:lang w:eastAsia="cs-CZ"/>
        </w:rPr>
      </w:pPr>
      <w:r w:rsidRPr="00810CA5">
        <w:rPr>
          <w:rFonts w:ascii="Arial" w:hAnsi="Arial" w:cs="Arial"/>
          <w:sz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02636F" w:rsidRPr="00810CA5" w:rsidRDefault="0002636F" w:rsidP="0002636F">
      <w:pPr>
        <w:pStyle w:val="Zkladntextodsazen21"/>
        <w:widowControl w:val="0"/>
        <w:suppressAutoHyphens w:val="0"/>
        <w:ind w:left="567" w:hanging="567"/>
        <w:rPr>
          <w:rFonts w:ascii="Arial" w:hAnsi="Arial" w:cs="Arial"/>
          <w:sz w:val="20"/>
          <w:lang w:eastAsia="cs-CZ"/>
        </w:rPr>
      </w:pPr>
    </w:p>
    <w:p w:rsidR="0002636F" w:rsidRPr="00810CA5" w:rsidRDefault="0002636F" w:rsidP="0002636F">
      <w:pPr>
        <w:pStyle w:val="Zkladntextodsazen21"/>
        <w:widowControl w:val="0"/>
        <w:numPr>
          <w:ilvl w:val="0"/>
          <w:numId w:val="38"/>
        </w:numPr>
        <w:suppressAutoHyphens w:val="0"/>
        <w:ind w:left="567" w:hanging="567"/>
        <w:rPr>
          <w:rFonts w:ascii="Arial" w:hAnsi="Arial" w:cs="Arial"/>
          <w:sz w:val="20"/>
          <w:lang w:eastAsia="cs-CZ"/>
        </w:rPr>
      </w:pPr>
      <w:r w:rsidRPr="00810CA5">
        <w:rPr>
          <w:rFonts w:ascii="Arial" w:hAnsi="Arial" w:cs="Arial"/>
          <w:sz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02636F" w:rsidRPr="00752FCC" w:rsidRDefault="0002636F" w:rsidP="0002636F">
      <w:pPr>
        <w:pStyle w:val="Zkladntextodsazen21"/>
        <w:widowControl w:val="0"/>
        <w:suppressAutoHyphens w:val="0"/>
        <w:ind w:left="567" w:hanging="567"/>
        <w:rPr>
          <w:rFonts w:ascii="Arial" w:hAnsi="Arial" w:cs="Arial"/>
          <w:sz w:val="20"/>
          <w:lang w:eastAsia="cs-CZ"/>
        </w:rPr>
      </w:pPr>
    </w:p>
    <w:p w:rsidR="0002636F" w:rsidRPr="00810CA5"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013CC6">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w:t>
      </w:r>
      <w:r>
        <w:rPr>
          <w:rFonts w:ascii="Arial" w:hAnsi="Arial" w:cs="Arial"/>
          <w:color w:val="000000"/>
          <w:sz w:val="20"/>
          <w:szCs w:val="20"/>
        </w:rPr>
        <w:t xml:space="preserve"> </w:t>
      </w:r>
      <w:r w:rsidRPr="00013CC6">
        <w:rPr>
          <w:rFonts w:ascii="Arial" w:hAnsi="Arial" w:cs="Arial"/>
          <w:color w:val="000000"/>
          <w:sz w:val="20"/>
          <w:szCs w:val="20"/>
        </w:rPr>
        <w:t>ve smyslu § 6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w:t>
      </w:r>
      <w:r w:rsidRPr="00810CA5">
        <w:rPr>
          <w:rFonts w:ascii="Arial" w:hAnsi="Arial" w:cs="Arial"/>
          <w:color w:val="000000"/>
          <w:sz w:val="20"/>
          <w:szCs w:val="20"/>
        </w:rPr>
        <w:t xml:space="preserve">lnění Smlouvy podílejí a bez ohledu na to, zda bude Dílo prováděno Zhotovitelem či jeho poddodavatelem.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w:t>
      </w:r>
      <w:r w:rsidRPr="00810CA5">
        <w:rPr>
          <w:rFonts w:ascii="Arial" w:hAnsi="Arial" w:cs="Arial"/>
          <w:color w:val="000000"/>
          <w:sz w:val="20"/>
          <w:szCs w:val="20"/>
        </w:rPr>
        <w:lastRenderedPageBreak/>
        <w:t>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02636F" w:rsidRPr="008C013D"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8C013D">
        <w:rPr>
          <w:rFonts w:ascii="Arial" w:eastAsia="Times New Roman" w:hAnsi="Arial" w:cs="Arial"/>
          <w:sz w:val="20"/>
          <w:szCs w:val="20"/>
          <w:lang w:eastAsia="ar-SA"/>
        </w:rPr>
        <w:t>Smluvní strany se dohodly, že případné spory vzniklé ze závazků sjednaných touto smlouvou budou přednostně řešit smírnou cestou.</w:t>
      </w:r>
    </w:p>
    <w:p w:rsidR="0002636F" w:rsidRPr="008C013D"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8C013D">
        <w:rPr>
          <w:rFonts w:ascii="Arial" w:eastAsia="Times New Roman" w:hAnsi="Arial" w:cs="Arial"/>
          <w:sz w:val="20"/>
          <w:szCs w:val="20"/>
          <w:lang w:eastAsia="ar-SA"/>
        </w:rPr>
        <w:t>Zhotovitel není oprávněn postoupit pohledávku plynoucí z této smlouvy třetí osobě bez předchozího písemného souhlasu objednatele. V případě porušení této povinnosti se považuje takovéto postoupení pohledávky od počátku za neplatné.</w:t>
      </w:r>
    </w:p>
    <w:p w:rsidR="0002636F" w:rsidRPr="00774F11"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431492">
        <w:rPr>
          <w:rFonts w:ascii="Arial" w:eastAsia="Times New Roman" w:hAnsi="Arial" w:cs="Arial"/>
          <w:sz w:val="20"/>
          <w:szCs w:val="20"/>
          <w:lang w:eastAsia="ar-SA"/>
        </w:rPr>
        <w:t xml:space="preserve">Změny a doplňky této smlouvy lze provádět pouze písemnými oboustranně dohodnutými dodatky, které se stanou nedílnou součástí této smlouvy. Dodatek ke smlouvě musí být uzavřen v souladu s </w:t>
      </w:r>
      <w:r w:rsidRPr="00774F11">
        <w:rPr>
          <w:rFonts w:ascii="Arial" w:eastAsia="Times New Roman" w:hAnsi="Arial" w:cs="Arial"/>
          <w:sz w:val="20"/>
          <w:szCs w:val="20"/>
          <w:lang w:eastAsia="ar-SA"/>
        </w:rPr>
        <w:t>platnými PRK a interními pravidly objednatele.</w:t>
      </w:r>
    </w:p>
    <w:p w:rsidR="0002636F"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774F11">
        <w:rPr>
          <w:rFonts w:ascii="Arial" w:eastAsia="Times New Roman" w:hAnsi="Arial" w:cs="Arial"/>
          <w:snapToGrid w:val="0"/>
          <w:sz w:val="20"/>
          <w:szCs w:val="20"/>
          <w:lang w:eastAsia="cs-CZ"/>
        </w:rPr>
        <w:t xml:space="preserve">Plnění této smlouvy se řídí </w:t>
      </w:r>
      <w:r w:rsidRPr="00774F11">
        <w:rPr>
          <w:rFonts w:ascii="Arial" w:eastAsia="Times New Roman" w:hAnsi="Arial" w:cs="Arial"/>
          <w:b/>
          <w:sz w:val="20"/>
          <w:szCs w:val="20"/>
          <w:lang w:eastAsia="cs-CZ"/>
        </w:rPr>
        <w:t>zákonem č. 89/2012 Sb., občanský zákoník, v platném znění</w:t>
      </w:r>
      <w:r w:rsidRPr="00774F11">
        <w:rPr>
          <w:rFonts w:ascii="Arial" w:eastAsia="Times New Roman" w:hAnsi="Arial" w:cs="Arial"/>
          <w:sz w:val="20"/>
          <w:szCs w:val="20"/>
          <w:lang w:eastAsia="cs-CZ"/>
        </w:rPr>
        <w:t>.</w:t>
      </w:r>
    </w:p>
    <w:p w:rsidR="0002636F" w:rsidRPr="008C6E80"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8C6E80">
        <w:rPr>
          <w:rFonts w:ascii="Arial" w:eastAsia="Times New Roman" w:hAnsi="Arial" w:cs="Arial"/>
          <w:sz w:val="20"/>
          <w:szCs w:val="20"/>
          <w:lang w:eastAsia="ar-SA"/>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02636F" w:rsidRPr="00D06B08" w:rsidRDefault="0002636F" w:rsidP="0002636F">
      <w:pPr>
        <w:widowControl w:val="0"/>
        <w:tabs>
          <w:tab w:val="left" w:pos="284"/>
        </w:tabs>
        <w:spacing w:after="120" w:line="240" w:lineRule="auto"/>
        <w:ind w:right="-34"/>
        <w:jc w:val="both"/>
        <w:rPr>
          <w:rFonts w:ascii="Arial" w:eastAsia="Times New Roman" w:hAnsi="Arial" w:cs="Arial"/>
          <w:sz w:val="20"/>
          <w:szCs w:val="20"/>
          <w:lang w:eastAsia="ar-SA"/>
        </w:rPr>
      </w:pPr>
    </w:p>
    <w:p w:rsidR="0002636F" w:rsidRPr="00D06B08"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Nedílnou součástí smlouvy jsou následující přílohy:</w:t>
      </w:r>
    </w:p>
    <w:p w:rsidR="0002636F" w:rsidRPr="00D06B08" w:rsidRDefault="001F7E92"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Pr>
          <w:rFonts w:ascii="Arial" w:eastAsia="Times New Roman" w:hAnsi="Arial" w:cs="Arial"/>
          <w:sz w:val="20"/>
          <w:szCs w:val="20"/>
          <w:lang w:eastAsia="ar-SA"/>
        </w:rPr>
        <w:t>Příloha A1</w:t>
      </w:r>
      <w:r>
        <w:rPr>
          <w:rFonts w:ascii="Arial" w:eastAsia="Times New Roman" w:hAnsi="Arial" w:cs="Arial"/>
          <w:sz w:val="20"/>
          <w:szCs w:val="20"/>
          <w:lang w:eastAsia="ar-SA"/>
        </w:rPr>
        <w:tab/>
      </w:r>
      <w:r w:rsidR="0002636F" w:rsidRPr="00D06B08">
        <w:rPr>
          <w:rFonts w:ascii="Arial" w:eastAsia="Times New Roman" w:hAnsi="Arial" w:cs="Arial"/>
          <w:sz w:val="20"/>
          <w:szCs w:val="20"/>
          <w:lang w:eastAsia="ar-SA"/>
        </w:rPr>
        <w:t xml:space="preserve">Technické podmínky </w:t>
      </w:r>
      <w:r w:rsidR="0002636F" w:rsidRPr="00D06B08">
        <w:rPr>
          <w:rFonts w:ascii="Arial" w:eastAsia="Times New Roman" w:hAnsi="Arial" w:cs="Arial"/>
          <w:sz w:val="20"/>
          <w:szCs w:val="20"/>
          <w:lang w:eastAsia="ar-SA"/>
        </w:rPr>
        <w:tab/>
      </w:r>
    </w:p>
    <w:p w:rsidR="0002636F" w:rsidRPr="00D06B08"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Příloha B1</w:t>
      </w:r>
      <w:r w:rsidR="001F7E92">
        <w:rPr>
          <w:rFonts w:ascii="Arial" w:eastAsia="Times New Roman" w:hAnsi="Arial" w:cs="Arial"/>
          <w:sz w:val="20"/>
          <w:szCs w:val="20"/>
          <w:lang w:eastAsia="ar-SA"/>
        </w:rPr>
        <w:tab/>
      </w:r>
      <w:r w:rsidRPr="00D06B08">
        <w:rPr>
          <w:rFonts w:ascii="Arial" w:eastAsia="Times New Roman" w:hAnsi="Arial" w:cs="Arial"/>
          <w:sz w:val="20"/>
          <w:szCs w:val="20"/>
          <w:lang w:eastAsia="ar-SA"/>
        </w:rPr>
        <w:t>Údaje, které jsou součástí ujednání a nebudou zveřejněny v Registru smluv</w:t>
      </w:r>
    </w:p>
    <w:p w:rsidR="0002636F" w:rsidRPr="00D06B08" w:rsidRDefault="0002636F" w:rsidP="0002636F">
      <w:pPr>
        <w:widowControl w:val="0"/>
        <w:tabs>
          <w:tab w:val="left" w:pos="284"/>
        </w:tabs>
        <w:overflowPunct w:val="0"/>
        <w:autoSpaceDE w:val="0"/>
        <w:autoSpaceDN w:val="0"/>
        <w:adjustRightInd w:val="0"/>
        <w:spacing w:after="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Příloha C1</w:t>
      </w:r>
      <w:r w:rsidR="001F7E92">
        <w:rPr>
          <w:rFonts w:ascii="Arial" w:eastAsia="Times New Roman" w:hAnsi="Arial" w:cs="Arial"/>
          <w:sz w:val="20"/>
          <w:szCs w:val="20"/>
          <w:lang w:eastAsia="ar-SA"/>
        </w:rPr>
        <w:tab/>
      </w:r>
      <w:r w:rsidRPr="00D06B08">
        <w:rPr>
          <w:rFonts w:ascii="Arial" w:eastAsia="Times New Roman" w:hAnsi="Arial" w:cs="Arial"/>
          <w:sz w:val="20"/>
          <w:szCs w:val="20"/>
          <w:lang w:eastAsia="ar-SA"/>
        </w:rPr>
        <w:t xml:space="preserve">Kalkulace projekčních prací </w:t>
      </w:r>
    </w:p>
    <w:p w:rsidR="0002636F" w:rsidRPr="00D06B08" w:rsidRDefault="0002636F" w:rsidP="0002636F">
      <w:pPr>
        <w:pStyle w:val="slovanodst"/>
        <w:numPr>
          <w:ilvl w:val="0"/>
          <w:numId w:val="0"/>
        </w:numPr>
        <w:tabs>
          <w:tab w:val="left" w:pos="567"/>
        </w:tabs>
        <w:ind w:left="567"/>
        <w:rPr>
          <w:rFonts w:cs="Arial"/>
          <w:sz w:val="20"/>
        </w:rPr>
      </w:pPr>
    </w:p>
    <w:p w:rsidR="0002636F" w:rsidRPr="00D06B08" w:rsidRDefault="0002636F" w:rsidP="0002636F">
      <w:pPr>
        <w:pStyle w:val="slovanodst"/>
        <w:numPr>
          <w:ilvl w:val="0"/>
          <w:numId w:val="0"/>
        </w:numPr>
        <w:tabs>
          <w:tab w:val="left" w:pos="567"/>
        </w:tabs>
        <w:spacing w:before="0"/>
        <w:ind w:left="567"/>
        <w:rPr>
          <w:rFonts w:cs="Arial"/>
          <w:sz w:val="20"/>
        </w:rPr>
      </w:pPr>
    </w:p>
    <w:p w:rsidR="0002636F" w:rsidRDefault="0002636F" w:rsidP="000E2B38">
      <w:pPr>
        <w:widowControl w:val="0"/>
        <w:spacing w:after="360" w:line="240" w:lineRule="auto"/>
        <w:jc w:val="both"/>
        <w:rPr>
          <w:rFonts w:ascii="Arial" w:hAnsi="Arial" w:cs="Arial"/>
          <w:caps/>
          <w:sz w:val="20"/>
          <w:szCs w:val="20"/>
        </w:rPr>
      </w:pPr>
      <w:r w:rsidRPr="00774F11">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924428" w:rsidRPr="00774F11" w:rsidRDefault="00924428" w:rsidP="000E2B38">
      <w:pPr>
        <w:widowControl w:val="0"/>
        <w:spacing w:after="360" w:line="240" w:lineRule="auto"/>
        <w:jc w:val="both"/>
        <w:rPr>
          <w:rFonts w:ascii="Arial" w:hAnsi="Arial" w:cs="Arial"/>
          <w:caps/>
          <w:sz w:val="20"/>
          <w:szCs w:val="20"/>
        </w:rPr>
      </w:pPr>
    </w:p>
    <w:tbl>
      <w:tblPr>
        <w:tblW w:w="0" w:type="auto"/>
        <w:tblInd w:w="108" w:type="dxa"/>
        <w:tblLook w:val="04A0" w:firstRow="1" w:lastRow="0" w:firstColumn="1" w:lastColumn="0" w:noHBand="0" w:noVBand="1"/>
      </w:tblPr>
      <w:tblGrid>
        <w:gridCol w:w="4820"/>
        <w:gridCol w:w="4252"/>
      </w:tblGrid>
      <w:tr w:rsidR="0002636F" w:rsidRPr="00135828" w:rsidTr="000E2B38">
        <w:tc>
          <w:tcPr>
            <w:tcW w:w="4820" w:type="dxa"/>
            <w:shd w:val="clear" w:color="auto" w:fill="auto"/>
          </w:tcPr>
          <w:p w:rsidR="0002636F" w:rsidRPr="00774F11" w:rsidRDefault="0002636F" w:rsidP="002626B1">
            <w:pPr>
              <w:widowControl w:val="0"/>
              <w:rPr>
                <w:rFonts w:ascii="Arial" w:hAnsi="Arial" w:cs="Arial"/>
                <w:sz w:val="20"/>
                <w:szCs w:val="20"/>
              </w:rPr>
            </w:pPr>
            <w:r w:rsidRPr="00774F11">
              <w:rPr>
                <w:rFonts w:ascii="Arial" w:hAnsi="Arial" w:cs="Arial"/>
                <w:sz w:val="20"/>
                <w:szCs w:val="20"/>
              </w:rPr>
              <w:t>V …………………</w:t>
            </w:r>
            <w:proofErr w:type="gramStart"/>
            <w:r w:rsidRPr="00774F11">
              <w:rPr>
                <w:rFonts w:ascii="Arial" w:hAnsi="Arial" w:cs="Arial"/>
                <w:sz w:val="20"/>
                <w:szCs w:val="20"/>
              </w:rPr>
              <w:t>….. , dne</w:t>
            </w:r>
            <w:proofErr w:type="gramEnd"/>
            <w:r w:rsidRPr="00774F11">
              <w:rPr>
                <w:rFonts w:ascii="Arial" w:hAnsi="Arial" w:cs="Arial"/>
                <w:sz w:val="20"/>
                <w:szCs w:val="20"/>
              </w:rPr>
              <w:t>: viz podpis</w:t>
            </w:r>
          </w:p>
        </w:tc>
        <w:tc>
          <w:tcPr>
            <w:tcW w:w="4252" w:type="dxa"/>
            <w:shd w:val="clear" w:color="auto" w:fill="auto"/>
          </w:tcPr>
          <w:p w:rsidR="0002636F" w:rsidRPr="00013CC6" w:rsidRDefault="0002636F" w:rsidP="002626B1">
            <w:pPr>
              <w:widowControl w:val="0"/>
              <w:rPr>
                <w:rFonts w:ascii="Arial" w:hAnsi="Arial" w:cs="Arial"/>
                <w:sz w:val="20"/>
                <w:szCs w:val="20"/>
              </w:rPr>
            </w:pPr>
            <w:r w:rsidRPr="00774F11">
              <w:rPr>
                <w:rFonts w:ascii="Arial" w:hAnsi="Arial" w:cs="Arial"/>
                <w:sz w:val="20"/>
                <w:szCs w:val="20"/>
              </w:rPr>
              <w:t>V Jihlavě</w:t>
            </w:r>
            <w:r w:rsidRPr="00013CC6">
              <w:rPr>
                <w:rFonts w:ascii="Arial" w:hAnsi="Arial" w:cs="Arial"/>
                <w:sz w:val="20"/>
                <w:szCs w:val="20"/>
              </w:rPr>
              <w:t>, dne: viz podpis</w:t>
            </w:r>
          </w:p>
        </w:tc>
      </w:tr>
      <w:tr w:rsidR="0002636F" w:rsidRPr="00D06B08" w:rsidTr="000E2B38">
        <w:tc>
          <w:tcPr>
            <w:tcW w:w="4820" w:type="dxa"/>
            <w:shd w:val="clear" w:color="auto" w:fill="auto"/>
          </w:tcPr>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rPr>
                <w:rFonts w:ascii="Arial" w:hAnsi="Arial" w:cs="Arial"/>
                <w:sz w:val="20"/>
                <w:szCs w:val="20"/>
              </w:rPr>
            </w:pPr>
            <w:r w:rsidRPr="00D06B08">
              <w:rPr>
                <w:rFonts w:ascii="Arial" w:hAnsi="Arial" w:cs="Arial"/>
                <w:sz w:val="20"/>
                <w:szCs w:val="20"/>
              </w:rPr>
              <w:t>……………………………………………….</w:t>
            </w:r>
          </w:p>
          <w:p w:rsidR="0002636F" w:rsidRPr="00F0248D" w:rsidRDefault="0002636F" w:rsidP="002626B1">
            <w:pPr>
              <w:widowControl w:val="0"/>
              <w:spacing w:after="0" w:line="240" w:lineRule="auto"/>
              <w:rPr>
                <w:rFonts w:ascii="Arial" w:hAnsi="Arial" w:cs="Arial"/>
                <w:color w:val="000000"/>
                <w:sz w:val="16"/>
                <w:szCs w:val="16"/>
                <w:lang w:eastAsia="cs-CZ"/>
              </w:rPr>
            </w:pPr>
            <w:r w:rsidRPr="00B27CCA">
              <w:rPr>
                <w:rFonts w:ascii="Arial" w:hAnsi="Arial" w:cs="Arial"/>
                <w:i/>
                <w:color w:val="000000"/>
                <w:sz w:val="16"/>
                <w:szCs w:val="16"/>
                <w:lang w:eastAsia="cs-CZ"/>
              </w:rPr>
              <w:t xml:space="preserve"> </w:t>
            </w:r>
            <w:bookmarkStart w:id="0" w:name="_GoBack"/>
            <w:r w:rsidRPr="00F0248D">
              <w:rPr>
                <w:rFonts w:ascii="Arial" w:hAnsi="Arial" w:cs="Arial"/>
                <w:color w:val="000000"/>
                <w:sz w:val="16"/>
                <w:szCs w:val="16"/>
                <w:lang w:eastAsia="cs-CZ"/>
              </w:rPr>
              <w:t>Titul, jméno, příjmení a funkce osoby</w:t>
            </w:r>
          </w:p>
          <w:p w:rsidR="0002636F" w:rsidRPr="00013CC6" w:rsidRDefault="0002636F" w:rsidP="002626B1">
            <w:pPr>
              <w:widowControl w:val="0"/>
              <w:spacing w:after="0" w:line="240" w:lineRule="auto"/>
              <w:rPr>
                <w:rFonts w:ascii="Arial" w:hAnsi="Arial" w:cs="Arial"/>
                <w:sz w:val="16"/>
                <w:szCs w:val="16"/>
              </w:rPr>
            </w:pPr>
            <w:r w:rsidRPr="00F0248D">
              <w:rPr>
                <w:rFonts w:ascii="Arial" w:hAnsi="Arial" w:cs="Arial"/>
                <w:color w:val="000000"/>
                <w:sz w:val="16"/>
                <w:szCs w:val="16"/>
                <w:lang w:eastAsia="cs-CZ"/>
              </w:rPr>
              <w:t>oprávněné jednat za zhotovitele</w:t>
            </w:r>
            <w:bookmarkEnd w:id="0"/>
          </w:p>
        </w:tc>
        <w:tc>
          <w:tcPr>
            <w:tcW w:w="4252" w:type="dxa"/>
            <w:shd w:val="clear" w:color="auto" w:fill="auto"/>
          </w:tcPr>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rPr>
                <w:rFonts w:ascii="Arial" w:hAnsi="Arial" w:cs="Arial"/>
                <w:sz w:val="20"/>
                <w:szCs w:val="20"/>
              </w:rPr>
            </w:pPr>
            <w:r w:rsidRPr="00D06B08">
              <w:rPr>
                <w:rFonts w:ascii="Arial" w:hAnsi="Arial" w:cs="Arial"/>
                <w:sz w:val="20"/>
                <w:szCs w:val="20"/>
              </w:rPr>
              <w:t>……………………………………………….</w:t>
            </w:r>
          </w:p>
          <w:p w:rsidR="0002636F" w:rsidRPr="00013CC6" w:rsidRDefault="0002636F" w:rsidP="002626B1">
            <w:pPr>
              <w:widowControl w:val="0"/>
              <w:spacing w:after="0" w:line="240" w:lineRule="auto"/>
              <w:rPr>
                <w:rFonts w:ascii="Arial" w:hAnsi="Arial" w:cs="Arial"/>
                <w:sz w:val="16"/>
                <w:szCs w:val="16"/>
              </w:rPr>
            </w:pPr>
            <w:r w:rsidRPr="00013CC6">
              <w:rPr>
                <w:rFonts w:ascii="Arial" w:hAnsi="Arial" w:cs="Arial"/>
                <w:sz w:val="16"/>
                <w:szCs w:val="16"/>
              </w:rPr>
              <w:t>Ing. Radovan Necid, ředitel organizace</w:t>
            </w:r>
          </w:p>
          <w:p w:rsidR="0002636F" w:rsidRDefault="0002636F" w:rsidP="002626B1">
            <w:pPr>
              <w:widowControl w:val="0"/>
              <w:spacing w:after="0" w:line="240" w:lineRule="auto"/>
              <w:rPr>
                <w:rFonts w:ascii="Arial" w:hAnsi="Arial" w:cs="Arial"/>
                <w:sz w:val="16"/>
                <w:szCs w:val="16"/>
              </w:rPr>
            </w:pPr>
            <w:r w:rsidRPr="00013CC6">
              <w:rPr>
                <w:rFonts w:ascii="Arial" w:hAnsi="Arial" w:cs="Arial"/>
                <w:sz w:val="16"/>
                <w:szCs w:val="16"/>
              </w:rPr>
              <w:t xml:space="preserve">Krajská správa a údržba silnic Vysočiny, </w:t>
            </w:r>
          </w:p>
          <w:p w:rsidR="0002636F" w:rsidRPr="00D06B08" w:rsidRDefault="0002636F" w:rsidP="002626B1">
            <w:pPr>
              <w:widowControl w:val="0"/>
              <w:spacing w:after="0" w:line="240" w:lineRule="auto"/>
              <w:rPr>
                <w:rFonts w:ascii="Arial" w:hAnsi="Arial" w:cs="Arial"/>
                <w:sz w:val="20"/>
                <w:szCs w:val="20"/>
              </w:rPr>
            </w:pPr>
            <w:r w:rsidRPr="00013CC6">
              <w:rPr>
                <w:rFonts w:ascii="Arial" w:hAnsi="Arial" w:cs="Arial"/>
                <w:sz w:val="16"/>
                <w:szCs w:val="16"/>
              </w:rPr>
              <w:t>příspěvková organizace</w:t>
            </w:r>
          </w:p>
        </w:tc>
      </w:tr>
    </w:tbl>
    <w:p w:rsidR="0002636F" w:rsidRPr="00D06B08" w:rsidRDefault="0002636F" w:rsidP="0002636F">
      <w:pPr>
        <w:tabs>
          <w:tab w:val="left" w:pos="4253"/>
          <w:tab w:val="left" w:pos="5387"/>
        </w:tabs>
        <w:spacing w:after="0" w:line="240" w:lineRule="auto"/>
        <w:jc w:val="center"/>
        <w:rPr>
          <w:rFonts w:ascii="Arial" w:eastAsia="Times New Roman" w:hAnsi="Arial" w:cs="Arial"/>
          <w:sz w:val="20"/>
          <w:szCs w:val="20"/>
          <w:lang w:eastAsia="ar-SA"/>
        </w:rPr>
      </w:pPr>
    </w:p>
    <w:p w:rsidR="0002636F" w:rsidRDefault="0002636F" w:rsidP="0002636F">
      <w:pPr>
        <w:tabs>
          <w:tab w:val="left" w:pos="4253"/>
          <w:tab w:val="left" w:pos="5387"/>
        </w:tabs>
        <w:spacing w:after="0" w:line="240" w:lineRule="auto"/>
        <w:rPr>
          <w:ins w:id="1" w:author="Klímová Terezie" w:date="2022-07-26T11:13:00Z"/>
          <w:rFonts w:ascii="Arial" w:eastAsia="Times New Roman" w:hAnsi="Arial" w:cs="Arial"/>
          <w:sz w:val="20"/>
          <w:szCs w:val="20"/>
          <w:lang w:eastAsia="ar-SA"/>
        </w:rPr>
      </w:pPr>
      <w:r>
        <w:rPr>
          <w:rFonts w:ascii="Arial" w:eastAsia="Times New Roman" w:hAnsi="Arial" w:cs="Arial"/>
          <w:sz w:val="20"/>
          <w:szCs w:val="20"/>
          <w:lang w:eastAsia="ar-SA"/>
        </w:rPr>
        <w:tab/>
      </w:r>
    </w:p>
    <w:p w:rsidR="00AA5615" w:rsidRPr="00AA5615" w:rsidRDefault="0002636F" w:rsidP="000E2B38">
      <w:pPr>
        <w:tabs>
          <w:tab w:val="left" w:pos="4253"/>
          <w:tab w:val="left" w:pos="5387"/>
        </w:tabs>
        <w:spacing w:after="0" w:line="240" w:lineRule="auto"/>
        <w:jc w:val="right"/>
        <w:rPr>
          <w:rFonts w:ascii="Arial" w:eastAsia="Times New Roman" w:hAnsi="Arial" w:cs="Arial"/>
          <w:b/>
          <w:sz w:val="20"/>
          <w:szCs w:val="20"/>
          <w:lang w:eastAsia="ar-SA"/>
        </w:rPr>
      </w:pPr>
      <w:ins w:id="2" w:author="Klímová Terezie" w:date="2022-07-26T11:13:00Z">
        <w:r>
          <w:rPr>
            <w:rFonts w:ascii="Arial" w:eastAsia="Times New Roman" w:hAnsi="Arial" w:cs="Arial"/>
            <w:sz w:val="20"/>
            <w:szCs w:val="20"/>
            <w:lang w:eastAsia="ar-SA"/>
          </w:rPr>
          <w:br w:type="page"/>
        </w:r>
      </w:ins>
      <w:r w:rsidR="000E2B38" w:rsidRPr="000E2B38">
        <w:rPr>
          <w:rFonts w:ascii="Arial" w:eastAsia="Times New Roman" w:hAnsi="Arial" w:cs="Arial"/>
          <w:b/>
          <w:sz w:val="20"/>
          <w:szCs w:val="20"/>
          <w:lang w:eastAsia="ar-SA"/>
        </w:rPr>
        <w:lastRenderedPageBreak/>
        <w:t>P</w:t>
      </w:r>
      <w:r w:rsidR="00AA5615" w:rsidRPr="000E2B38">
        <w:rPr>
          <w:rFonts w:ascii="Arial" w:eastAsia="Times New Roman" w:hAnsi="Arial" w:cs="Arial"/>
          <w:b/>
          <w:sz w:val="20"/>
          <w:szCs w:val="20"/>
          <w:lang w:eastAsia="ar-SA"/>
        </w:rPr>
        <w:t>ř</w:t>
      </w:r>
      <w:r w:rsidR="00AA5615" w:rsidRPr="00AA5615">
        <w:rPr>
          <w:rFonts w:ascii="Arial" w:eastAsia="Times New Roman" w:hAnsi="Arial" w:cs="Arial"/>
          <w:b/>
          <w:sz w:val="20"/>
          <w:szCs w:val="20"/>
          <w:lang w:eastAsia="ar-SA"/>
        </w:rPr>
        <w:t xml:space="preserve">íloha A1 </w:t>
      </w:r>
    </w:p>
    <w:p w:rsidR="000E2B38" w:rsidRDefault="000E2B38" w:rsidP="00AA5615">
      <w:pPr>
        <w:tabs>
          <w:tab w:val="left" w:pos="4253"/>
          <w:tab w:val="left" w:pos="5387"/>
        </w:tabs>
        <w:spacing w:after="0" w:line="240" w:lineRule="auto"/>
        <w:jc w:val="center"/>
        <w:rPr>
          <w:rFonts w:ascii="Arial" w:eastAsia="Times New Roman" w:hAnsi="Arial" w:cs="Arial"/>
          <w:b/>
          <w:sz w:val="24"/>
          <w:szCs w:val="24"/>
          <w:lang w:eastAsia="ar-SA"/>
        </w:rPr>
      </w:pPr>
    </w:p>
    <w:p w:rsidR="00AA5615" w:rsidRPr="00AA5615" w:rsidRDefault="00AA5615" w:rsidP="00AA5615">
      <w:pPr>
        <w:tabs>
          <w:tab w:val="left" w:pos="4253"/>
          <w:tab w:val="left" w:pos="5387"/>
        </w:tab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Technické podmínky</w:t>
      </w:r>
    </w:p>
    <w:p w:rsidR="00AA5615" w:rsidRP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w:t>
      </w: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02636F" w:rsidRPr="00AA5615" w:rsidRDefault="00AA5615" w:rsidP="00AA5615">
      <w:pPr>
        <w:tabs>
          <w:tab w:val="left" w:pos="4253"/>
          <w:tab w:val="left" w:pos="5387"/>
        </w:tabs>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B1</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Údaje, které jsou součástí ujednání a nebudou zveřejněny v Registru smluv:</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AA5615" w:rsidRDefault="00AA5615" w:rsidP="0002636F">
      <w:pPr>
        <w:widowControl w:val="0"/>
        <w:suppressAutoHyphens/>
        <w:spacing w:after="0" w:line="240" w:lineRule="auto"/>
        <w:rPr>
          <w:rFonts w:ascii="Arial" w:eastAsia="Batang" w:hAnsi="Arial" w:cs="Arial"/>
          <w:b/>
          <w:sz w:val="20"/>
          <w:szCs w:val="20"/>
          <w:lang w:eastAsia="ar-SA"/>
        </w:rPr>
      </w:pP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b/>
          <w:sz w:val="20"/>
          <w:szCs w:val="20"/>
          <w:lang w:eastAsia="ar-SA"/>
        </w:rPr>
        <w:t>Objednatel:</w:t>
      </w:r>
    </w:p>
    <w:p w:rsidR="0002636F" w:rsidRPr="00D06B08" w:rsidRDefault="0002636F" w:rsidP="0002636F">
      <w:pPr>
        <w:widowControl w:val="0"/>
        <w:suppressAutoHyphens/>
        <w:spacing w:after="0" w:line="240" w:lineRule="auto"/>
        <w:rPr>
          <w:rFonts w:ascii="Arial" w:eastAsia="Batang" w:hAnsi="Arial" w:cs="Arial"/>
          <w:sz w:val="20"/>
          <w:szCs w:val="20"/>
          <w:lang w:eastAsia="ar-SA"/>
        </w:rPr>
      </w:pPr>
      <w:r w:rsidRPr="00D06B08">
        <w:rPr>
          <w:rFonts w:ascii="Arial" w:eastAsia="Batang" w:hAnsi="Arial" w:cs="Arial"/>
          <w:b/>
          <w:sz w:val="20"/>
          <w:szCs w:val="20"/>
          <w:lang w:eastAsia="ar-SA"/>
        </w:rPr>
        <w:t>Krajská správa a údržba silnic Vysočiny, příspěvková organizace</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Pr="00D06B08">
        <w:rPr>
          <w:rFonts w:ascii="Arial" w:eastAsia="Batang" w:hAnsi="Arial" w:cs="Arial"/>
          <w:sz w:val="20"/>
          <w:szCs w:val="20"/>
          <w:lang w:eastAsia="ar-SA"/>
        </w:rPr>
        <w:tab/>
        <w:t>18330681/0100</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p>
    <w:p w:rsidR="00AA5615" w:rsidRDefault="00AA5615" w:rsidP="000E2B38">
      <w:pPr>
        <w:suppressAutoHyphens/>
        <w:spacing w:after="0" w:line="240" w:lineRule="auto"/>
        <w:jc w:val="center"/>
        <w:rPr>
          <w:rFonts w:ascii="Arial" w:eastAsia="Times New Roman" w:hAnsi="Arial" w:cs="Arial"/>
          <w:bCs/>
          <w:sz w:val="20"/>
          <w:szCs w:val="20"/>
          <w:u w:val="single"/>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rsidR="00AA5615" w:rsidRDefault="00AA5615" w:rsidP="0002636F">
      <w:pPr>
        <w:suppressAutoHyphens/>
        <w:spacing w:after="0" w:line="240" w:lineRule="auto"/>
        <w:rPr>
          <w:rFonts w:ascii="Arial" w:eastAsia="Times New Roman" w:hAnsi="Arial" w:cs="Arial"/>
          <w:bCs/>
          <w:sz w:val="20"/>
          <w:szCs w:val="20"/>
          <w:u w:val="single"/>
          <w:lang w:eastAsia="cs-CZ"/>
        </w:rPr>
      </w:pPr>
    </w:p>
    <w:p w:rsidR="0002636F" w:rsidRPr="00D06B08"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Osoby pověřené jednat jménem objednatele ve věcech technických a k převzetí projektové dokumentace:</w:t>
      </w:r>
    </w:p>
    <w:p w:rsidR="00AA5615" w:rsidRDefault="00AA5615" w:rsidP="0002636F">
      <w:pPr>
        <w:suppressAutoHyphens/>
        <w:spacing w:after="0" w:line="240" w:lineRule="auto"/>
        <w:rPr>
          <w:rFonts w:ascii="Arial" w:eastAsia="Times New Roman" w:hAnsi="Arial" w:cs="Arial"/>
          <w:bCs/>
          <w:sz w:val="20"/>
          <w:szCs w:val="20"/>
          <w:lang w:eastAsia="cs-CZ"/>
        </w:rPr>
      </w:pPr>
    </w:p>
    <w:p w:rsidR="0002636F" w:rsidRPr="00D06B08" w:rsidRDefault="0002636F" w:rsidP="0002636F">
      <w:pPr>
        <w:suppressAutoHyphens/>
        <w:spacing w:after="0" w:line="240" w:lineRule="auto"/>
        <w:rPr>
          <w:rFonts w:ascii="Arial" w:eastAsia="Times New Roman" w:hAnsi="Arial" w:cs="Arial"/>
          <w:sz w:val="20"/>
          <w:szCs w:val="20"/>
          <w:lang w:eastAsia="cs-CZ"/>
        </w:rPr>
      </w:pPr>
      <w:r w:rsidRPr="00D06B08">
        <w:rPr>
          <w:rFonts w:ascii="Arial" w:eastAsia="Times New Roman" w:hAnsi="Arial" w:cs="Arial"/>
          <w:bCs/>
          <w:sz w:val="20"/>
          <w:szCs w:val="20"/>
          <w:lang w:eastAsia="cs-CZ"/>
        </w:rPr>
        <w:tab/>
      </w:r>
      <w:r w:rsidRPr="00D06B08">
        <w:rPr>
          <w:rFonts w:ascii="Arial" w:eastAsia="Times New Roman" w:hAnsi="Arial" w:cs="Arial"/>
          <w:bCs/>
          <w:sz w:val="20"/>
          <w:szCs w:val="20"/>
          <w:lang w:eastAsia="cs-CZ"/>
        </w:rPr>
        <w:tab/>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proofErr w:type="gramStart"/>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tel.</w:t>
      </w:r>
      <w:proofErr w:type="gramEnd"/>
      <w:r w:rsidRPr="00AA5615">
        <w:rPr>
          <w:rFonts w:ascii="Arial" w:eastAsia="Times New Roman" w:hAnsi="Arial" w:cs="Arial"/>
          <w:snapToGrid w:val="0"/>
          <w:color w:val="000000" w:themeColor="text1"/>
          <w:sz w:val="20"/>
          <w:szCs w:val="20"/>
          <w:lang w:eastAsia="ar-SA"/>
        </w:rPr>
        <w:t xml:space="preserv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02636F" w:rsidRDefault="0002636F"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Pr="00D06B08"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rsidR="00AA5615" w:rsidRPr="00D06B08" w:rsidRDefault="00AA5615" w:rsidP="00AA5615">
      <w:pPr>
        <w:suppressAutoHyphens/>
        <w:spacing w:after="0" w:line="240" w:lineRule="auto"/>
        <w:jc w:val="center"/>
        <w:rPr>
          <w:rFonts w:ascii="Arial" w:eastAsia="Times New Roman" w:hAnsi="Arial" w:cs="Arial"/>
          <w:b/>
          <w:sz w:val="20"/>
          <w:szCs w:val="20"/>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rsidR="000E2B38" w:rsidRDefault="0002636F" w:rsidP="0002636F">
      <w:pPr>
        <w:suppressAutoHyphens/>
        <w:spacing w:after="0" w:line="240" w:lineRule="auto"/>
        <w:rPr>
          <w:rFonts w:ascii="Arial" w:eastAsia="Times New Roman" w:hAnsi="Arial" w:cs="Arial"/>
          <w:b/>
          <w:sz w:val="20"/>
          <w:szCs w:val="20"/>
          <w:lang w:eastAsia="cs-CZ"/>
        </w:rPr>
      </w:pPr>
      <w:r w:rsidRPr="00D06B08">
        <w:rPr>
          <w:rFonts w:ascii="Arial" w:eastAsia="Times New Roman" w:hAnsi="Arial" w:cs="Arial"/>
          <w:b/>
          <w:sz w:val="20"/>
          <w:szCs w:val="20"/>
          <w:lang w:eastAsia="cs-CZ"/>
        </w:rPr>
        <w:t>Zhotovitel:</w:t>
      </w:r>
      <w:r w:rsidR="000E2B38">
        <w:rPr>
          <w:rFonts w:ascii="Arial" w:eastAsia="Times New Roman" w:hAnsi="Arial" w:cs="Arial"/>
          <w:b/>
          <w:sz w:val="20"/>
          <w:szCs w:val="20"/>
          <w:lang w:eastAsia="cs-CZ"/>
        </w:rPr>
        <w:t xml:space="preserve"> </w:t>
      </w:r>
    </w:p>
    <w:p w:rsidR="0002636F" w:rsidRPr="00D06B08" w:rsidRDefault="000E2B38" w:rsidP="0002636F">
      <w:pPr>
        <w:suppressAutoHyphens/>
        <w:spacing w:after="0" w:line="240" w:lineRule="auto"/>
        <w:rPr>
          <w:rFonts w:ascii="Arial" w:eastAsia="Times New Roman" w:hAnsi="Arial" w:cs="Arial"/>
          <w:b/>
          <w:sz w:val="20"/>
          <w:szCs w:val="20"/>
          <w:lang w:eastAsia="cs-CZ"/>
        </w:rPr>
      </w:pPr>
      <w:r w:rsidRPr="00AA5615">
        <w:rPr>
          <w:rFonts w:ascii="Arial" w:eastAsia="Times New Roman" w:hAnsi="Arial" w:cs="Arial"/>
          <w:snapToGrid w:val="0"/>
          <w:color w:val="000000" w:themeColor="text1"/>
          <w:sz w:val="20"/>
          <w:szCs w:val="20"/>
          <w:highlight w:val="lightGray"/>
          <w:lang w:eastAsia="ar-SA"/>
        </w:rPr>
        <w:t>………….....</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000E2B38" w:rsidRPr="00AA5615">
        <w:rPr>
          <w:rFonts w:ascii="Arial" w:eastAsia="Times New Roman" w:hAnsi="Arial" w:cs="Arial"/>
          <w:snapToGrid w:val="0"/>
          <w:color w:val="000000" w:themeColor="text1"/>
          <w:sz w:val="20"/>
          <w:szCs w:val="20"/>
          <w:highlight w:val="lightGray"/>
          <w:lang w:eastAsia="ar-SA"/>
        </w:rPr>
        <w:t>………</w:t>
      </w:r>
      <w:proofErr w:type="gramStart"/>
      <w:r w:rsidR="000E2B38" w:rsidRPr="00AA5615">
        <w:rPr>
          <w:rFonts w:ascii="Arial" w:eastAsia="Times New Roman" w:hAnsi="Arial" w:cs="Arial"/>
          <w:snapToGrid w:val="0"/>
          <w:color w:val="000000" w:themeColor="text1"/>
          <w:sz w:val="20"/>
          <w:szCs w:val="20"/>
          <w:highlight w:val="lightGray"/>
          <w:lang w:eastAsia="ar-SA"/>
        </w:rPr>
        <w:t>….....</w:t>
      </w:r>
      <w:proofErr w:type="gramEnd"/>
    </w:p>
    <w:p w:rsidR="0002636F" w:rsidRPr="00D06B08" w:rsidRDefault="0002636F" w:rsidP="0002636F">
      <w:pPr>
        <w:suppressAutoHyphens/>
        <w:spacing w:after="0" w:line="240" w:lineRule="auto"/>
        <w:rPr>
          <w:rFonts w:ascii="Arial" w:eastAsia="Times New Roman" w:hAnsi="Arial" w:cs="Arial"/>
          <w:b/>
          <w:sz w:val="20"/>
          <w:szCs w:val="20"/>
          <w:lang w:eastAsia="ar-SA"/>
        </w:rPr>
      </w:pPr>
    </w:p>
    <w:p w:rsidR="00AA5615" w:rsidRDefault="00AA5615" w:rsidP="0002636F">
      <w:pPr>
        <w:suppressAutoHyphens/>
        <w:spacing w:after="0" w:line="240" w:lineRule="auto"/>
        <w:rPr>
          <w:rFonts w:ascii="Arial" w:eastAsia="Times New Roman" w:hAnsi="Arial" w:cs="Arial"/>
          <w:bCs/>
          <w:sz w:val="20"/>
          <w:szCs w:val="20"/>
          <w:u w:val="single"/>
          <w:lang w:eastAsia="cs-CZ"/>
        </w:rPr>
      </w:pPr>
    </w:p>
    <w:p w:rsidR="0002636F"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 xml:space="preserve">Osoby pověřené jednat jménem zhotovitele: </w:t>
      </w:r>
    </w:p>
    <w:p w:rsidR="00AA5615" w:rsidRPr="00D06B08" w:rsidRDefault="00AA5615" w:rsidP="0002636F">
      <w:pPr>
        <w:suppressAutoHyphens/>
        <w:spacing w:after="0" w:line="240" w:lineRule="auto"/>
        <w:rPr>
          <w:rFonts w:ascii="Arial" w:eastAsia="Times New Roman" w:hAnsi="Arial" w:cs="Arial"/>
          <w:sz w:val="20"/>
          <w:szCs w:val="20"/>
          <w:lang w:eastAsia="cs-CZ"/>
        </w:rPr>
      </w:pPr>
    </w:p>
    <w:p w:rsidR="0002636F" w:rsidRPr="00D06B08" w:rsidRDefault="0002636F" w:rsidP="0002636F">
      <w:pPr>
        <w:widowControl w:val="0"/>
        <w:autoSpaceDE w:val="0"/>
        <w:autoSpaceDN w:val="0"/>
        <w:spacing w:after="240" w:line="240" w:lineRule="auto"/>
        <w:jc w:val="both"/>
        <w:outlineLvl w:val="0"/>
        <w:rPr>
          <w:rFonts w:ascii="Arial" w:eastAsia="Times New Roman" w:hAnsi="Arial" w:cs="Arial"/>
          <w:snapToGrid w:val="0"/>
          <w:sz w:val="20"/>
          <w:szCs w:val="20"/>
          <w:lang w:eastAsia="ar-SA"/>
        </w:rPr>
      </w:pPr>
      <w:r w:rsidRPr="00D06B08">
        <w:rPr>
          <w:rFonts w:ascii="Arial" w:eastAsia="Times New Roman" w:hAnsi="Arial" w:cs="Arial"/>
          <w:snapToGrid w:val="0"/>
          <w:sz w:val="20"/>
          <w:szCs w:val="20"/>
          <w:lang w:eastAsia="ar-SA"/>
        </w:rPr>
        <w:t xml:space="preserve">Zástupci zhotovitele </w:t>
      </w:r>
      <w:r w:rsidRPr="00D06B08">
        <w:rPr>
          <w:rFonts w:ascii="Arial" w:eastAsia="Times New Roman" w:hAnsi="Arial" w:cs="Arial"/>
          <w:b/>
          <w:snapToGrid w:val="0"/>
          <w:sz w:val="20"/>
          <w:szCs w:val="20"/>
          <w:lang w:eastAsia="ar-SA"/>
        </w:rPr>
        <w:t>ve věcech technických</w:t>
      </w:r>
      <w:r w:rsidRPr="00D06B08">
        <w:rPr>
          <w:rFonts w:ascii="Arial" w:eastAsia="Times New Roman" w:hAnsi="Arial" w:cs="Arial"/>
          <w:snapToGrid w:val="0"/>
          <w:sz w:val="20"/>
          <w:szCs w:val="20"/>
          <w:lang w:eastAsia="ar-SA"/>
        </w:rPr>
        <w:t xml:space="preserve">: </w:t>
      </w:r>
    </w:p>
    <w:p w:rsidR="00AA5615" w:rsidRDefault="0002636F" w:rsidP="00AA5615">
      <w:pPr>
        <w:widowControl w:val="0"/>
        <w:autoSpaceDE w:val="0"/>
        <w:autoSpaceDN w:val="0"/>
        <w:spacing w:after="120" w:line="240" w:lineRule="auto"/>
        <w:ind w:left="1418"/>
        <w:jc w:val="both"/>
        <w:outlineLvl w:val="0"/>
        <w:rPr>
          <w:rFonts w:ascii="Arial" w:eastAsia="Times New Roman" w:hAnsi="Arial" w:cs="Arial"/>
          <w:b/>
          <w:sz w:val="20"/>
          <w:szCs w:val="20"/>
          <w:lang w:eastAsia="ar-SA"/>
        </w:rPr>
      </w:pPr>
      <w:r w:rsidRPr="00D06B08">
        <w:rPr>
          <w:rFonts w:ascii="Arial" w:eastAsia="Times New Roman" w:hAnsi="Arial" w:cs="Arial"/>
          <w:snapToGrid w:val="0"/>
          <w:sz w:val="20"/>
          <w:szCs w:val="20"/>
          <w:lang w:eastAsia="ar-SA"/>
        </w:rPr>
        <w:t xml:space="preserve"> </w:t>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proofErr w:type="gramStart"/>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tel.</w:t>
      </w:r>
      <w:proofErr w:type="gramEnd"/>
      <w:r w:rsidRPr="00AA5615">
        <w:rPr>
          <w:rFonts w:ascii="Arial" w:eastAsia="Times New Roman" w:hAnsi="Arial" w:cs="Arial"/>
          <w:snapToGrid w:val="0"/>
          <w:color w:val="000000" w:themeColor="text1"/>
          <w:sz w:val="20"/>
          <w:szCs w:val="20"/>
          <w:lang w:eastAsia="ar-SA"/>
        </w:rPr>
        <w:t xml:space="preserv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AA5615" w:rsidRDefault="00AA5615" w:rsidP="00AA5615">
      <w:pPr>
        <w:widowControl w:val="0"/>
        <w:autoSpaceDE w:val="0"/>
        <w:autoSpaceDN w:val="0"/>
        <w:spacing w:after="120" w:line="240" w:lineRule="auto"/>
        <w:jc w:val="both"/>
        <w:outlineLvl w:val="0"/>
        <w:rPr>
          <w:rFonts w:ascii="Arial" w:eastAsia="Times New Roman" w:hAnsi="Arial" w:cs="Arial"/>
          <w:b/>
          <w:sz w:val="20"/>
          <w:szCs w:val="20"/>
          <w:lang w:eastAsia="ar-SA"/>
        </w:rPr>
      </w:pPr>
    </w:p>
    <w:p w:rsidR="0002636F" w:rsidRPr="00D06B08" w:rsidRDefault="0002636F" w:rsidP="00AA5615">
      <w:pPr>
        <w:widowControl w:val="0"/>
        <w:autoSpaceDE w:val="0"/>
        <w:autoSpaceDN w:val="0"/>
        <w:spacing w:after="120" w:line="240" w:lineRule="auto"/>
        <w:jc w:val="both"/>
        <w:outlineLvl w:val="0"/>
        <w:rPr>
          <w:rFonts w:ascii="Arial" w:eastAsia="Times New Roman" w:hAnsi="Arial" w:cs="Arial"/>
          <w:snapToGrid w:val="0"/>
          <w:color w:val="FF0000"/>
          <w:sz w:val="20"/>
          <w:szCs w:val="20"/>
          <w:lang w:eastAsia="ar-SA"/>
        </w:rPr>
      </w:pPr>
      <w:r w:rsidRPr="00D06B08">
        <w:rPr>
          <w:rFonts w:ascii="Arial" w:eastAsia="Times New Roman" w:hAnsi="Arial" w:cs="Arial"/>
          <w:snapToGrid w:val="0"/>
          <w:sz w:val="20"/>
          <w:szCs w:val="20"/>
          <w:lang w:eastAsia="ar-SA"/>
        </w:rPr>
        <w:t xml:space="preserve">Zástupce zhotovitele, který </w:t>
      </w:r>
      <w:r w:rsidRPr="00AA5615">
        <w:rPr>
          <w:rFonts w:ascii="Arial" w:eastAsia="Times New Roman" w:hAnsi="Arial" w:cs="Arial"/>
          <w:b/>
          <w:snapToGrid w:val="0"/>
          <w:color w:val="000000" w:themeColor="text1"/>
          <w:sz w:val="20"/>
          <w:szCs w:val="20"/>
          <w:lang w:eastAsia="ar-SA"/>
        </w:rPr>
        <w:t>vypracuje projektovou dokumentaci a je autorizovanou osobou:</w:t>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proofErr w:type="gramStart"/>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tel.</w:t>
      </w:r>
      <w:proofErr w:type="gramEnd"/>
      <w:r w:rsidRPr="00AA5615">
        <w:rPr>
          <w:rFonts w:ascii="Arial" w:eastAsia="Times New Roman" w:hAnsi="Arial" w:cs="Arial"/>
          <w:snapToGrid w:val="0"/>
          <w:color w:val="000000" w:themeColor="text1"/>
          <w:sz w:val="20"/>
          <w:szCs w:val="20"/>
          <w:lang w:eastAsia="ar-SA"/>
        </w:rPr>
        <w:t xml:space="preserv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02636F" w:rsidRPr="00AA5615" w:rsidRDefault="0002636F" w:rsidP="0002636F">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lang w:eastAsia="ar-SA"/>
        </w:rPr>
        <w:t xml:space="preserve">Obor autorizace: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Číslo autorizace: </w:t>
      </w:r>
      <w:r w:rsidRPr="00AA5615">
        <w:rPr>
          <w:rFonts w:ascii="Arial" w:eastAsia="Times New Roman" w:hAnsi="Arial" w:cs="Arial"/>
          <w:snapToGrid w:val="0"/>
          <w:color w:val="000000" w:themeColor="text1"/>
          <w:sz w:val="20"/>
          <w:szCs w:val="20"/>
          <w:highlight w:val="lightGray"/>
          <w:lang w:eastAsia="ar-SA"/>
        </w:rPr>
        <w:t>……………</w:t>
      </w:r>
    </w:p>
    <w:p w:rsidR="000E2B38" w:rsidRDefault="0002636F" w:rsidP="0002636F">
      <w:pPr>
        <w:spacing w:after="0" w:line="240" w:lineRule="auto"/>
        <w:jc w:val="right"/>
        <w:rPr>
          <w:rFonts w:ascii="Arial" w:hAnsi="Arial" w:cs="Arial"/>
          <w:sz w:val="20"/>
          <w:szCs w:val="20"/>
        </w:rPr>
      </w:pPr>
      <w:r w:rsidRPr="00D06B08">
        <w:rPr>
          <w:rFonts w:ascii="Arial" w:hAnsi="Arial" w:cs="Arial"/>
          <w:sz w:val="20"/>
          <w:szCs w:val="20"/>
        </w:rPr>
        <w:br w:type="page"/>
      </w:r>
    </w:p>
    <w:p w:rsidR="000E2B38" w:rsidRDefault="000E2B38" w:rsidP="0002636F">
      <w:pPr>
        <w:spacing w:after="0" w:line="240" w:lineRule="auto"/>
        <w:jc w:val="right"/>
        <w:rPr>
          <w:rFonts w:ascii="Arial" w:hAnsi="Arial" w:cs="Arial"/>
          <w:sz w:val="20"/>
          <w:szCs w:val="20"/>
        </w:rPr>
      </w:pPr>
    </w:p>
    <w:p w:rsidR="0002636F" w:rsidRPr="00AA5615" w:rsidRDefault="00AA5615" w:rsidP="0002636F">
      <w:pPr>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C1</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Kalkulace projekčních prací</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 v souladu s nabídkou)</w:t>
      </w: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E0602B" w:rsidRDefault="00E0602B" w:rsidP="00DB3FA7">
      <w:pPr>
        <w:widowControl w:val="0"/>
        <w:spacing w:before="120" w:after="120" w:line="240" w:lineRule="auto"/>
        <w:jc w:val="right"/>
        <w:rPr>
          <w:rFonts w:ascii="Arial" w:hAnsi="Arial" w:cs="Arial"/>
          <w:b/>
          <w:sz w:val="20"/>
          <w:szCs w:val="20"/>
        </w:rPr>
      </w:pPr>
    </w:p>
    <w:sectPr w:rsidR="00E0602B" w:rsidSect="00E97E6E">
      <w:headerReference w:type="default" r:id="rId8"/>
      <w:footerReference w:type="default" r:id="rId9"/>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F0248D">
      <w:rPr>
        <w:rFonts w:ascii="Arial" w:hAnsi="Arial" w:cs="Arial"/>
        <w:noProof/>
        <w:sz w:val="16"/>
        <w:szCs w:val="16"/>
      </w:rPr>
      <w:t>13</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F0248D">
      <w:rPr>
        <w:rFonts w:ascii="Arial" w:hAnsi="Arial" w:cs="Arial"/>
        <w:noProof/>
        <w:sz w:val="16"/>
        <w:szCs w:val="16"/>
      </w:rPr>
      <w:t>13</w:t>
    </w:r>
    <w:r w:rsidRPr="00284B04">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9776" behindDoc="0" locked="0" layoutInCell="1" allowOverlap="1" wp14:anchorId="182E9B1B" wp14:editId="4F011EFE">
          <wp:simplePos x="0" y="0"/>
          <wp:positionH relativeFrom="margin">
            <wp:posOffset>0</wp:posOffset>
          </wp:positionH>
          <wp:positionV relativeFrom="margin">
            <wp:posOffset>-1248410</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Pr="00924428" w:rsidRDefault="00924428" w:rsidP="00924428">
    <w:pPr>
      <w:pStyle w:val="Zhlav"/>
      <w:tabs>
        <w:tab w:val="clear" w:pos="4536"/>
        <w:tab w:val="clear" w:pos="9072"/>
        <w:tab w:val="left" w:pos="8240"/>
      </w:tabs>
      <w:spacing w:after="120"/>
      <w:jc w:val="right"/>
      <w:rPr>
        <w:rFonts w:ascii="Arial" w:hAnsi="Arial" w:cs="Arial"/>
        <w:b/>
        <w:sz w:val="16"/>
        <w:szCs w:val="16"/>
      </w:rPr>
    </w:pPr>
    <w:r w:rsidRPr="00924428">
      <w:rPr>
        <w:rFonts w:ascii="Arial" w:hAnsi="Arial" w:cs="Arial"/>
        <w:b/>
        <w:sz w:val="16"/>
        <w:szCs w:val="16"/>
      </w:rPr>
      <w:t>Příloha B1</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3709"/>
    </w:tblGrid>
    <w:tr w:rsidR="00CE44A1" w:rsidRPr="003E2767" w:rsidTr="00924428">
      <w:trPr>
        <w:trHeight w:val="91"/>
      </w:trPr>
      <w:tc>
        <w:tcPr>
          <w:tcW w:w="5353" w:type="dxa"/>
        </w:tcPr>
        <w:p w:rsidR="0002636F" w:rsidRDefault="0002636F" w:rsidP="0002636F">
          <w:pPr>
            <w:rPr>
              <w:rFonts w:ascii="Arial" w:hAnsi="Arial" w:cs="Arial"/>
              <w:b/>
              <w:sz w:val="16"/>
              <w:szCs w:val="16"/>
            </w:rPr>
          </w:pPr>
          <w:r w:rsidRPr="0002636F">
            <w:rPr>
              <w:rFonts w:ascii="Arial" w:hAnsi="Arial" w:cs="Arial"/>
              <w:b/>
              <w:sz w:val="16"/>
              <w:szCs w:val="16"/>
            </w:rPr>
            <w:t xml:space="preserve">Vypracování projektové dokumentace </w:t>
          </w:r>
        </w:p>
        <w:p w:rsidR="00CE44A1" w:rsidRPr="0002636F" w:rsidRDefault="00641A1A" w:rsidP="006E11F6">
          <w:pPr>
            <w:spacing w:after="120"/>
            <w:rPr>
              <w:rFonts w:ascii="Arial" w:hAnsi="Arial" w:cs="Arial"/>
              <w:b/>
              <w:sz w:val="16"/>
              <w:szCs w:val="16"/>
            </w:rPr>
          </w:pPr>
          <w:r>
            <w:rPr>
              <w:rFonts w:ascii="Arial" w:hAnsi="Arial" w:cs="Arial"/>
              <w:b/>
              <w:sz w:val="16"/>
              <w:szCs w:val="16"/>
            </w:rPr>
            <w:t>III/3516 Kamenice průtah</w:t>
          </w:r>
        </w:p>
      </w:tc>
      <w:tc>
        <w:tcPr>
          <w:tcW w:w="3709" w:type="dxa"/>
        </w:tcPr>
        <w:p w:rsidR="00CE44A1" w:rsidRPr="00924428" w:rsidRDefault="00924428" w:rsidP="00924428">
          <w:pPr>
            <w:pStyle w:val="Zhlav"/>
            <w:rPr>
              <w:rFonts w:ascii="Arial" w:hAnsi="Arial" w:cs="Arial"/>
              <w:b/>
              <w:sz w:val="16"/>
              <w:szCs w:val="16"/>
            </w:rPr>
          </w:pPr>
          <w:r w:rsidRPr="00924428">
            <w:rPr>
              <w:rFonts w:ascii="Arial" w:hAnsi="Arial" w:cs="Arial"/>
              <w:b/>
              <w:sz w:val="16"/>
              <w:szCs w:val="16"/>
            </w:rPr>
            <w:t>Číslo smlouvy objednatele:</w:t>
          </w:r>
        </w:p>
        <w:p w:rsidR="00CE44A1" w:rsidRPr="00EB0682" w:rsidRDefault="00924428" w:rsidP="00924428">
          <w:pPr>
            <w:pStyle w:val="Zhlav"/>
            <w:rPr>
              <w:rFonts w:ascii="Arial" w:hAnsi="Arial" w:cs="Arial"/>
              <w:sz w:val="16"/>
              <w:szCs w:val="16"/>
            </w:rPr>
          </w:pPr>
          <w:r w:rsidRPr="00924428">
            <w:rPr>
              <w:rFonts w:ascii="Arial" w:hAnsi="Arial" w:cs="Arial"/>
              <w:b/>
              <w:sz w:val="16"/>
              <w:szCs w:val="16"/>
            </w:rPr>
            <w:t>Číslo smlouvy zhotovitele:</w:t>
          </w:r>
        </w:p>
      </w:tc>
    </w:tr>
  </w:tbl>
  <w:p w:rsidR="00CE44A1" w:rsidRDefault="00CE44A1" w:rsidP="00924428">
    <w:pPr>
      <w:pStyle w:val="Zhlav"/>
      <w:pBdr>
        <w:top w:val="single" w:sz="4" w:space="1" w:color="auto"/>
      </w:pBdr>
      <w:spacing w:after="1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2"/>
    <w:multiLevelType w:val="singleLevel"/>
    <w:tmpl w:val="DE7E1082"/>
    <w:lvl w:ilvl="0">
      <w:start w:val="1"/>
      <w:numFmt w:val="decimal"/>
      <w:lvlText w:val="2.%1."/>
      <w:lvlJc w:val="left"/>
      <w:pPr>
        <w:ind w:left="720" w:hanging="360"/>
      </w:pPr>
      <w:rPr>
        <w:rFonts w:ascii="Arial" w:hAnsi="Arial" w:cs="Arial" w:hint="default"/>
        <w:b/>
      </w:rPr>
    </w:lvl>
  </w:abstractNum>
  <w:abstractNum w:abstractNumId="2" w15:restartNumberingAfterBreak="0">
    <w:nsid w:val="00000004"/>
    <w:multiLevelType w:val="singleLevel"/>
    <w:tmpl w:val="84485450"/>
    <w:name w:val="WW8Num4"/>
    <w:lvl w:ilvl="0">
      <w:start w:val="1"/>
      <w:numFmt w:val="decimal"/>
      <w:lvlText w:val="8.%1."/>
      <w:lvlJc w:val="left"/>
      <w:pPr>
        <w:tabs>
          <w:tab w:val="num" w:pos="-218"/>
        </w:tabs>
        <w:ind w:left="502" w:hanging="360"/>
      </w:pPr>
      <w:rPr>
        <w:rFonts w:hint="default"/>
        <w:b/>
        <w:color w:val="auto"/>
      </w:rPr>
    </w:lvl>
  </w:abstractNum>
  <w:abstractNum w:abstractNumId="3" w15:restartNumberingAfterBreak="0">
    <w:nsid w:val="00000005"/>
    <w:multiLevelType w:val="singleLevel"/>
    <w:tmpl w:val="A6A6E040"/>
    <w:name w:val="WW8Num5"/>
    <w:lvl w:ilvl="0">
      <w:start w:val="1"/>
      <w:numFmt w:val="decimal"/>
      <w:lvlText w:val="9.%1."/>
      <w:lvlJc w:val="left"/>
      <w:pPr>
        <w:tabs>
          <w:tab w:val="num" w:pos="0"/>
        </w:tabs>
        <w:ind w:left="720" w:hanging="360"/>
      </w:pPr>
      <w:rPr>
        <w:rFonts w:ascii="Arial" w:eastAsia="Times New Roman" w:hAnsi="Arial" w:cs="Arial" w:hint="default"/>
        <w:b/>
      </w:rPr>
    </w:lvl>
  </w:abstractNum>
  <w:abstractNum w:abstractNumId="4" w15:restartNumberingAfterBreak="0">
    <w:nsid w:val="00000009"/>
    <w:multiLevelType w:val="singleLevel"/>
    <w:tmpl w:val="4842841E"/>
    <w:name w:val="WW8Num9"/>
    <w:lvl w:ilvl="0">
      <w:start w:val="1"/>
      <w:numFmt w:val="decimal"/>
      <w:lvlText w:val="7.%1."/>
      <w:lvlJc w:val="left"/>
      <w:pPr>
        <w:tabs>
          <w:tab w:val="num" w:pos="0"/>
        </w:tabs>
        <w:ind w:left="720" w:hanging="360"/>
      </w:pPr>
      <w:rPr>
        <w:rFonts w:hint="default"/>
        <w:b/>
      </w:rPr>
    </w:lvl>
  </w:abstractNum>
  <w:abstractNum w:abstractNumId="5"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1A50BF2"/>
    <w:multiLevelType w:val="hybridMultilevel"/>
    <w:tmpl w:val="EB02659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9C9617A"/>
    <w:multiLevelType w:val="hybridMultilevel"/>
    <w:tmpl w:val="B5B67432"/>
    <w:lvl w:ilvl="0" w:tplc="D59098E2">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A0203EE"/>
    <w:multiLevelType w:val="singleLevel"/>
    <w:tmpl w:val="C9F8D200"/>
    <w:lvl w:ilvl="0">
      <w:start w:val="1"/>
      <w:numFmt w:val="ordinal"/>
      <w:lvlText w:val="3.%1"/>
      <w:lvlJc w:val="left"/>
      <w:pPr>
        <w:ind w:left="720" w:hanging="360"/>
      </w:pPr>
      <w:rPr>
        <w:rFonts w:hint="default"/>
        <w:b/>
        <w:color w:val="auto"/>
      </w:rPr>
    </w:lvl>
  </w:abstractNum>
  <w:abstractNum w:abstractNumId="16"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1E584F09"/>
    <w:multiLevelType w:val="hybridMultilevel"/>
    <w:tmpl w:val="0A9EBEE2"/>
    <w:lvl w:ilvl="0" w:tplc="0A140560">
      <w:start w:val="1"/>
      <w:numFmt w:val="ordinal"/>
      <w:lvlText w:val="10.%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5D80948"/>
    <w:multiLevelType w:val="hybridMultilevel"/>
    <w:tmpl w:val="00925EA6"/>
    <w:lvl w:ilvl="0" w:tplc="00000003">
      <w:start w:val="1"/>
      <w:numFmt w:val="decimal"/>
      <w:lvlText w:val="6.%1."/>
      <w:lvlJc w:val="left"/>
      <w:pPr>
        <w:ind w:left="502"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6497887"/>
    <w:multiLevelType w:val="hybridMultilevel"/>
    <w:tmpl w:val="3300E5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31AC4CF8"/>
    <w:multiLevelType w:val="hybridMultilevel"/>
    <w:tmpl w:val="A636EBBC"/>
    <w:lvl w:ilvl="0" w:tplc="6834FF74">
      <w:start w:val="1"/>
      <w:numFmt w:val="ordinal"/>
      <w:lvlText w:val="5.12.%1"/>
      <w:lvlJc w:val="left"/>
      <w:pPr>
        <w:ind w:left="1854" w:hanging="360"/>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26" w15:restartNumberingAfterBreak="0">
    <w:nsid w:val="4CA75D1F"/>
    <w:multiLevelType w:val="hybridMultilevel"/>
    <w:tmpl w:val="BDB69DFE"/>
    <w:lvl w:ilvl="0" w:tplc="04050019">
      <w:start w:val="1"/>
      <w:numFmt w:val="lowerLetter"/>
      <w:lvlText w:val="%1."/>
      <w:lvlJc w:val="left"/>
      <w:pPr>
        <w:ind w:left="720" w:hanging="360"/>
      </w:pPr>
    </w:lvl>
    <w:lvl w:ilvl="1" w:tplc="A440C474">
      <w:start w:val="1"/>
      <w:numFmt w:val="lowerLetter"/>
      <w:lvlText w:val="%2."/>
      <w:lvlJc w:val="left"/>
      <w:pPr>
        <w:ind w:left="1440" w:hanging="360"/>
      </w:pPr>
      <w:rPr>
        <w:b/>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8"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F5E7D49"/>
    <w:multiLevelType w:val="hybridMultilevel"/>
    <w:tmpl w:val="57F6108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597078D4"/>
    <w:multiLevelType w:val="hybridMultilevel"/>
    <w:tmpl w:val="08CE2C92"/>
    <w:lvl w:ilvl="0" w:tplc="4292565E">
      <w:start w:val="1"/>
      <w:numFmt w:val="decimal"/>
      <w:lvlText w:val="6.1.%1."/>
      <w:lvlJc w:val="left"/>
      <w:pPr>
        <w:ind w:left="1080" w:hanging="360"/>
      </w:pPr>
      <w:rPr>
        <w:rFonts w:hint="default"/>
        <w:b w:val="0"/>
        <w:sz w:val="20"/>
        <w:szCs w:val="2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64D51A83"/>
    <w:multiLevelType w:val="hybridMultilevel"/>
    <w:tmpl w:val="0E5E9308"/>
    <w:lvl w:ilvl="0" w:tplc="FFFFFFFF">
      <w:start w:val="1"/>
      <w:numFmt w:val="lowerLetter"/>
      <w:lvlText w:val="%1)"/>
      <w:lvlJc w:val="left"/>
      <w:pPr>
        <w:tabs>
          <w:tab w:val="num" w:pos="1440"/>
        </w:tabs>
        <w:ind w:left="1440"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4"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23951E5"/>
    <w:multiLevelType w:val="hybridMultilevel"/>
    <w:tmpl w:val="FED4B114"/>
    <w:lvl w:ilvl="0" w:tplc="0F4C5C4E">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7" w15:restartNumberingAfterBreak="0">
    <w:nsid w:val="742337C6"/>
    <w:multiLevelType w:val="hybridMultilevel"/>
    <w:tmpl w:val="35206A7C"/>
    <w:lvl w:ilvl="0" w:tplc="E634147E">
      <w:start w:val="1"/>
      <w:numFmt w:val="lowerLetter"/>
      <w:lvlText w:val="%1)"/>
      <w:lvlJc w:val="left"/>
      <w:pPr>
        <w:ind w:left="1440" w:hanging="360"/>
      </w:pPr>
      <w:rPr>
        <w:rFonts w:hint="default"/>
        <w:b/>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49B20F6"/>
    <w:multiLevelType w:val="hybridMultilevel"/>
    <w:tmpl w:val="76CAA80E"/>
    <w:lvl w:ilvl="0" w:tplc="5DE6C92E">
      <w:start w:val="1"/>
      <w:numFmt w:val="decimal"/>
      <w:lvlText w:val="11.%1."/>
      <w:lvlJc w:val="left"/>
      <w:pPr>
        <w:ind w:left="1287" w:hanging="360"/>
      </w:pPr>
      <w:rPr>
        <w:rFonts w:hint="default"/>
        <w:b/>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9" w15:restartNumberingAfterBreak="0">
    <w:nsid w:val="75C84599"/>
    <w:multiLevelType w:val="hybridMultilevel"/>
    <w:tmpl w:val="E9A60C14"/>
    <w:lvl w:ilvl="0" w:tplc="53B239EC">
      <w:start w:val="1"/>
      <w:numFmt w:val="ordinal"/>
      <w:lvlText w:val="4.%1"/>
      <w:lvlJc w:val="left"/>
      <w:pPr>
        <w:ind w:left="720" w:hanging="360"/>
      </w:pPr>
      <w:rPr>
        <w:rFonts w:hint="default"/>
        <w:b/>
      </w:rPr>
    </w:lvl>
    <w:lvl w:ilvl="1" w:tplc="04050019">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24"/>
  </w:num>
  <w:num w:numId="3">
    <w:abstractNumId w:val="32"/>
  </w:num>
  <w:num w:numId="4">
    <w:abstractNumId w:val="40"/>
  </w:num>
  <w:num w:numId="5">
    <w:abstractNumId w:val="27"/>
  </w:num>
  <w:num w:numId="6">
    <w:abstractNumId w:val="10"/>
  </w:num>
  <w:num w:numId="7">
    <w:abstractNumId w:val="33"/>
  </w:num>
  <w:num w:numId="8">
    <w:abstractNumId w:val="6"/>
  </w:num>
  <w:num w:numId="9">
    <w:abstractNumId w:val="20"/>
  </w:num>
  <w:num w:numId="10">
    <w:abstractNumId w:val="16"/>
  </w:num>
  <w:num w:numId="11">
    <w:abstractNumId w:val="22"/>
  </w:num>
  <w:num w:numId="12">
    <w:abstractNumId w:val="13"/>
  </w:num>
  <w:num w:numId="13">
    <w:abstractNumId w:val="5"/>
  </w:num>
  <w:num w:numId="14">
    <w:abstractNumId w:val="34"/>
  </w:num>
  <w:num w:numId="15">
    <w:abstractNumId w:val="36"/>
  </w:num>
  <w:num w:numId="16">
    <w:abstractNumId w:val="8"/>
  </w:num>
  <w:num w:numId="17">
    <w:abstractNumId w:val="25"/>
  </w:num>
  <w:num w:numId="18">
    <w:abstractNumId w:val="7"/>
  </w:num>
  <w:num w:numId="19">
    <w:abstractNumId w:val="28"/>
  </w:num>
  <w:num w:numId="20">
    <w:abstractNumId w:val="12"/>
  </w:num>
  <w:num w:numId="21">
    <w:abstractNumId w:val="11"/>
  </w:num>
  <w:num w:numId="22">
    <w:abstractNumId w:val="23"/>
  </w:num>
  <w:num w:numId="23">
    <w:abstractNumId w:val="1"/>
  </w:num>
  <w:num w:numId="24">
    <w:abstractNumId w:val="2"/>
  </w:num>
  <w:num w:numId="25">
    <w:abstractNumId w:val="3"/>
  </w:num>
  <w:num w:numId="26">
    <w:abstractNumId w:val="4"/>
  </w:num>
  <w:num w:numId="27">
    <w:abstractNumId w:val="39"/>
  </w:num>
  <w:num w:numId="28">
    <w:abstractNumId w:val="18"/>
  </w:num>
  <w:num w:numId="29">
    <w:abstractNumId w:val="35"/>
  </w:num>
  <w:num w:numId="30">
    <w:abstractNumId w:val="15"/>
  </w:num>
  <w:num w:numId="31">
    <w:abstractNumId w:val="26"/>
  </w:num>
  <w:num w:numId="32">
    <w:abstractNumId w:val="14"/>
  </w:num>
  <w:num w:numId="33">
    <w:abstractNumId w:val="31"/>
  </w:num>
  <w:num w:numId="34">
    <w:abstractNumId w:val="17"/>
  </w:num>
  <w:num w:numId="35">
    <w:abstractNumId w:val="21"/>
  </w:num>
  <w:num w:numId="36">
    <w:abstractNumId w:val="30"/>
  </w:num>
  <w:num w:numId="37">
    <w:abstractNumId w:val="29"/>
  </w:num>
  <w:num w:numId="38">
    <w:abstractNumId w:val="38"/>
  </w:num>
  <w:num w:numId="39">
    <w:abstractNumId w:val="19"/>
  </w:num>
  <w:num w:numId="40">
    <w:abstractNumId w:val="9"/>
  </w:num>
  <w:num w:numId="4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2636F"/>
    <w:rsid w:val="000743E1"/>
    <w:rsid w:val="000E2B38"/>
    <w:rsid w:val="00126983"/>
    <w:rsid w:val="00165B60"/>
    <w:rsid w:val="00192BB2"/>
    <w:rsid w:val="001F51BD"/>
    <w:rsid w:val="001F7E92"/>
    <w:rsid w:val="00212951"/>
    <w:rsid w:val="00242172"/>
    <w:rsid w:val="00263365"/>
    <w:rsid w:val="002B4502"/>
    <w:rsid w:val="003B7F2B"/>
    <w:rsid w:val="003C1001"/>
    <w:rsid w:val="004121FE"/>
    <w:rsid w:val="004405CC"/>
    <w:rsid w:val="004A07C6"/>
    <w:rsid w:val="0050004C"/>
    <w:rsid w:val="00555069"/>
    <w:rsid w:val="005A695F"/>
    <w:rsid w:val="00641A1A"/>
    <w:rsid w:val="006C4204"/>
    <w:rsid w:val="006E11F6"/>
    <w:rsid w:val="007155E4"/>
    <w:rsid w:val="00791A63"/>
    <w:rsid w:val="007A50D8"/>
    <w:rsid w:val="007F64F5"/>
    <w:rsid w:val="00815618"/>
    <w:rsid w:val="0083136F"/>
    <w:rsid w:val="0085394E"/>
    <w:rsid w:val="008F2FA1"/>
    <w:rsid w:val="009014AB"/>
    <w:rsid w:val="009074AC"/>
    <w:rsid w:val="0091333E"/>
    <w:rsid w:val="00924428"/>
    <w:rsid w:val="00933BF8"/>
    <w:rsid w:val="00A23E09"/>
    <w:rsid w:val="00A62DD0"/>
    <w:rsid w:val="00A75AB9"/>
    <w:rsid w:val="00AA5615"/>
    <w:rsid w:val="00AC64FA"/>
    <w:rsid w:val="00B244A1"/>
    <w:rsid w:val="00B652F5"/>
    <w:rsid w:val="00B83B48"/>
    <w:rsid w:val="00BE456F"/>
    <w:rsid w:val="00C80317"/>
    <w:rsid w:val="00C81351"/>
    <w:rsid w:val="00CC7199"/>
    <w:rsid w:val="00CE44A1"/>
    <w:rsid w:val="00DB3FA7"/>
    <w:rsid w:val="00E0602B"/>
    <w:rsid w:val="00E774FF"/>
    <w:rsid w:val="00E97E6E"/>
    <w:rsid w:val="00F0248D"/>
    <w:rsid w:val="00F45809"/>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5:docId w15:val="{4D52A63A-D073-4331-9DBD-CCA150FDB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customStyle="1" w:styleId="2nesltext">
    <w:name w:val="2nečísl.text"/>
    <w:basedOn w:val="Normln"/>
    <w:qFormat/>
    <w:rsid w:val="0002636F"/>
    <w:pPr>
      <w:spacing w:before="240" w:after="240" w:line="240" w:lineRule="auto"/>
      <w:contextualSpacing/>
      <w:jc w:val="both"/>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206</TotalTime>
  <Pages>13</Pages>
  <Words>4691</Words>
  <Characters>27683</Characters>
  <Application>Microsoft Office Word</Application>
  <DocSecurity>0</DocSecurity>
  <Lines>230</Lines>
  <Paragraphs>64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Janoušková Alena</cp:lastModifiedBy>
  <cp:revision>38</cp:revision>
  <dcterms:created xsi:type="dcterms:W3CDTF">2022-10-25T21:48:00Z</dcterms:created>
  <dcterms:modified xsi:type="dcterms:W3CDTF">2023-09-05T08:26:00Z</dcterms:modified>
</cp:coreProperties>
</file>